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72E40" w14:textId="2070324A" w:rsidR="00790125" w:rsidRPr="00790125" w:rsidRDefault="00790125">
      <w:pPr>
        <w:rPr>
          <w:b/>
          <w:bCs/>
        </w:rPr>
      </w:pPr>
      <w:r w:rsidRPr="00790125">
        <w:rPr>
          <w:b/>
          <w:bCs/>
        </w:rPr>
        <w:t>CMP398 main legal text</w:t>
      </w:r>
    </w:p>
    <w:p w14:paraId="69007565" w14:textId="4BB23873" w:rsidR="006E1B78" w:rsidRDefault="00E2034D">
      <w:proofErr w:type="gramStart"/>
      <w:r>
        <w:t xml:space="preserve">New  </w:t>
      </w:r>
      <w:r w:rsidRPr="00C55691">
        <w:rPr>
          <w:b/>
          <w:bCs/>
        </w:rPr>
        <w:t>definition</w:t>
      </w:r>
      <w:r w:rsidR="00C55691">
        <w:rPr>
          <w:b/>
          <w:bCs/>
        </w:rPr>
        <w:t>s</w:t>
      </w:r>
      <w:proofErr w:type="gramEnd"/>
      <w:r>
        <w:t xml:space="preserve"> to go in </w:t>
      </w:r>
      <w:r w:rsidR="00C55691">
        <w:t xml:space="preserve">CUSC </w:t>
      </w:r>
      <w:r>
        <w:t xml:space="preserve">section 11 </w:t>
      </w:r>
      <w:r w:rsidR="00C55691">
        <w:t xml:space="preserve">(definitions) </w:t>
      </w:r>
      <w:r>
        <w:t>:</w:t>
      </w:r>
    </w:p>
    <w:p w14:paraId="10B7EBD1" w14:textId="37E047C7" w:rsidR="00755E06" w:rsidRPr="006E1B78" w:rsidRDefault="006E1B78">
      <w:r w:rsidRPr="00C55691">
        <w:rPr>
          <w:b/>
          <w:bCs/>
        </w:rPr>
        <w:t xml:space="preserve">System </w:t>
      </w:r>
      <w:proofErr w:type="gramStart"/>
      <w:r w:rsidR="00C55691">
        <w:rPr>
          <w:b/>
          <w:bCs/>
        </w:rPr>
        <w:t>R</w:t>
      </w:r>
      <w:r w:rsidRPr="00C55691">
        <w:rPr>
          <w:b/>
          <w:bCs/>
        </w:rPr>
        <w:t>estoratio</w:t>
      </w:r>
      <w:r w:rsidR="00195229" w:rsidRPr="00C55691">
        <w:rPr>
          <w:b/>
          <w:bCs/>
        </w:rPr>
        <w:t>n</w:t>
      </w:r>
      <w:r w:rsidR="00195229">
        <w:t xml:space="preserve"> </w:t>
      </w:r>
      <w:r w:rsidR="00E2034D">
        <w:rPr>
          <w:rFonts w:cs="Arial"/>
          <w:b/>
          <w:bCs/>
          <w:snapToGrid w:val="0"/>
        </w:rPr>
        <w:t>:</w:t>
      </w:r>
      <w:proofErr w:type="gramEnd"/>
      <w:r w:rsidR="00E2034D" w:rsidRPr="00CA2B39">
        <w:rPr>
          <w:rFonts w:cs="Arial"/>
          <w:b/>
          <w:bCs/>
          <w:snapToGrid w:val="0"/>
        </w:rPr>
        <w:t xml:space="preserve"> </w:t>
      </w:r>
      <w:r w:rsidR="001F207B">
        <w:t xml:space="preserve">(as defined in the </w:t>
      </w:r>
      <w:commentRangeStart w:id="0"/>
      <w:r w:rsidR="001F207B">
        <w:rPr>
          <w:b/>
          <w:bCs/>
        </w:rPr>
        <w:t xml:space="preserve">Grid </w:t>
      </w:r>
      <w:r w:rsidR="001F207B" w:rsidRPr="00D70AEB">
        <w:rPr>
          <w:b/>
          <w:bCs/>
        </w:rPr>
        <w:t>Code</w:t>
      </w:r>
      <w:commentRangeEnd w:id="0"/>
      <w:r w:rsidR="001F207B">
        <w:rPr>
          <w:rStyle w:val="CommentReference"/>
          <w:rFonts w:cs="Mangal"/>
        </w:rPr>
        <w:commentReference w:id="0"/>
      </w:r>
      <w:r w:rsidR="001F207B" w:rsidRPr="00D70AEB">
        <w:t>)</w:t>
      </w:r>
      <w:r w:rsidR="009F2A5A">
        <w:rPr>
          <w:b/>
          <w:bCs/>
        </w:rPr>
        <w:t>”</w:t>
      </w:r>
    </w:p>
    <w:p w14:paraId="24C4FD14" w14:textId="0ECC02AE" w:rsidR="004E24DA" w:rsidRPr="00FB4687" w:rsidRDefault="004E24DA">
      <w:pPr>
        <w:rPr>
          <w:kern w:val="0"/>
          <w:rPrChange w:id="1" w:author="Mott(ESO), Paul" w:date="2023-03-10T13:06:00Z">
            <w:rPr>
              <w:b/>
              <w:bCs/>
              <w:kern w:val="0"/>
            </w:rPr>
          </w:rPrChange>
        </w:rPr>
      </w:pPr>
      <w:proofErr w:type="spellStart"/>
      <w:r w:rsidRPr="005938C0">
        <w:rPr>
          <w:b/>
          <w:bCs/>
          <w:kern w:val="0"/>
        </w:rPr>
        <w:t>Opex</w:t>
      </w:r>
      <w:proofErr w:type="spellEnd"/>
      <w:r w:rsidRPr="005938C0">
        <w:rPr>
          <w:b/>
          <w:bCs/>
          <w:kern w:val="0"/>
        </w:rPr>
        <w:t xml:space="preserve"> </w:t>
      </w:r>
      <w:r>
        <w:rPr>
          <w:b/>
          <w:bCs/>
          <w:kern w:val="0"/>
        </w:rPr>
        <w:t>A</w:t>
      </w:r>
      <w:r w:rsidRPr="005938C0">
        <w:rPr>
          <w:b/>
          <w:bCs/>
          <w:kern w:val="0"/>
        </w:rPr>
        <w:t xml:space="preserve">llowance </w:t>
      </w:r>
      <w:proofErr w:type="gramStart"/>
      <w:r>
        <w:rPr>
          <w:b/>
          <w:bCs/>
          <w:kern w:val="0"/>
        </w:rPr>
        <w:t>B</w:t>
      </w:r>
      <w:r w:rsidRPr="005938C0">
        <w:rPr>
          <w:b/>
          <w:bCs/>
          <w:kern w:val="0"/>
        </w:rPr>
        <w:t>and</w:t>
      </w:r>
      <w:r>
        <w:rPr>
          <w:b/>
          <w:bCs/>
          <w:kern w:val="0"/>
        </w:rPr>
        <w:t xml:space="preserve"> </w:t>
      </w:r>
      <w:r w:rsidRPr="00FB4687">
        <w:rPr>
          <w:kern w:val="0"/>
          <w:rPrChange w:id="2" w:author="Mott(ESO), Paul" w:date="2023-03-10T13:06:00Z">
            <w:rPr>
              <w:b/>
              <w:bCs/>
              <w:kern w:val="0"/>
            </w:rPr>
          </w:rPrChange>
        </w:rPr>
        <w:t>:</w:t>
      </w:r>
      <w:proofErr w:type="gramEnd"/>
      <w:r w:rsidRPr="00FB4687">
        <w:rPr>
          <w:kern w:val="0"/>
          <w:rPrChange w:id="3" w:author="Mott(ESO), Paul" w:date="2023-03-10T13:06:00Z">
            <w:rPr>
              <w:b/>
              <w:bCs/>
              <w:kern w:val="0"/>
            </w:rPr>
          </w:rPrChange>
        </w:rPr>
        <w:t xml:space="preserve"> </w:t>
      </w:r>
      <w:r w:rsidRPr="00FB4687">
        <w:rPr>
          <w:kern w:val="0"/>
          <w:rPrChange w:id="4" w:author="Mott(ESO), Paul" w:date="2023-03-10T13:06:00Z">
            <w:rPr>
              <w:b/>
              <w:bCs/>
              <w:kern w:val="0"/>
              <w:highlight w:val="yellow"/>
            </w:rPr>
          </w:rPrChange>
        </w:rPr>
        <w:t>as defined by the claims validation committee in accordance with 6.37.</w:t>
      </w:r>
      <w:ins w:id="5" w:author="Mott(ESO), Paul" w:date="2023-03-10T13:06:00Z">
        <w:r w:rsidR="00FB4687" w:rsidRPr="00FB4687">
          <w:rPr>
            <w:kern w:val="0"/>
            <w:rPrChange w:id="6" w:author="Mott(ESO), Paul" w:date="2023-03-10T13:06:00Z">
              <w:rPr>
                <w:b/>
                <w:bCs/>
                <w:kern w:val="0"/>
                <w:highlight w:val="yellow"/>
              </w:rPr>
            </w:rPrChange>
          </w:rPr>
          <w:t>4</w:t>
        </w:r>
      </w:ins>
      <w:del w:id="7" w:author="Mott(ESO), Paul" w:date="2023-03-10T13:06:00Z">
        <w:r w:rsidRPr="00FB4687" w:rsidDel="00FB4687">
          <w:rPr>
            <w:kern w:val="0"/>
            <w:rPrChange w:id="8" w:author="Mott(ESO), Paul" w:date="2023-03-10T13:06:00Z">
              <w:rPr>
                <w:b/>
                <w:bCs/>
                <w:kern w:val="0"/>
                <w:highlight w:val="yellow"/>
              </w:rPr>
            </w:rPrChange>
          </w:rPr>
          <w:delText>5</w:delText>
        </w:r>
      </w:del>
    </w:p>
    <w:p w14:paraId="26C3DCE2" w14:textId="77777777" w:rsidR="00C55691" w:rsidRPr="00CA2B39" w:rsidRDefault="00C55691" w:rsidP="000C0A09">
      <w:pPr>
        <w:jc w:val="right"/>
        <w:rPr>
          <w:rFonts w:cs="Arial"/>
          <w:snapToGrid w:val="0"/>
        </w:rPr>
      </w:pPr>
    </w:p>
    <w:p w14:paraId="20E85467" w14:textId="21C5FB85" w:rsidR="00FA2C14" w:rsidRDefault="00F533BD">
      <w:r>
        <w:t>New section 6.37 to go in CUSC section 6 “general provisions”</w:t>
      </w:r>
    </w:p>
    <w:p w14:paraId="20E85468" w14:textId="21A37E24" w:rsidR="00FA2C14" w:rsidRDefault="00F533BD">
      <w:r>
        <w:t>6.37 GC0156 Cost Recovery Claims</w:t>
      </w:r>
    </w:p>
    <w:p w14:paraId="182AEC32" w14:textId="77777777" w:rsidR="00593E22" w:rsidRDefault="00593E22"/>
    <w:p w14:paraId="41E6E708" w14:textId="7737387D" w:rsidR="00593E22" w:rsidRDefault="00F533BD">
      <w:proofErr w:type="gramStart"/>
      <w:r>
        <w:t>6.37.1  All</w:t>
      </w:r>
      <w:proofErr w:type="gramEnd"/>
      <w:r>
        <w:t xml:space="preserve"> </w:t>
      </w:r>
      <w:r w:rsidR="00AB3829">
        <w:rPr>
          <w:b/>
          <w:bCs/>
        </w:rPr>
        <w:t>CUSC Users</w:t>
      </w:r>
      <w:r>
        <w:t xml:space="preserve"> </w:t>
      </w:r>
      <w:commentRangeStart w:id="9"/>
      <w:r w:rsidR="0054463C" w:rsidRPr="000C0A09">
        <w:t xml:space="preserve">except </w:t>
      </w:r>
      <w:r w:rsidR="009C458F" w:rsidRPr="000C0A09">
        <w:t xml:space="preserve">either distribution </w:t>
      </w:r>
      <w:r w:rsidR="0054463C" w:rsidRPr="000C0A09">
        <w:t xml:space="preserve">network operators </w:t>
      </w:r>
      <w:r w:rsidR="009C458F" w:rsidRPr="000C0A09">
        <w:t>or transmission network operators</w:t>
      </w:r>
      <w:r w:rsidR="009C458F">
        <w:t xml:space="preserve"> </w:t>
      </w:r>
      <w:commentRangeEnd w:id="9"/>
      <w:r w:rsidR="000C0A09">
        <w:rPr>
          <w:rStyle w:val="CommentReference"/>
          <w:rFonts w:cs="Mangal"/>
        </w:rPr>
        <w:commentReference w:id="9"/>
      </w:r>
      <w:r w:rsidR="00124198">
        <w:t xml:space="preserve">which are </w:t>
      </w:r>
      <w:r>
        <w:t xml:space="preserve">not </w:t>
      </w:r>
      <w:commentRangeStart w:id="10"/>
      <w:r w:rsidR="00D70AEB" w:rsidRPr="006577FD">
        <w:rPr>
          <w:b/>
          <w:bCs/>
        </w:rPr>
        <w:t>R</w:t>
      </w:r>
      <w:r w:rsidRPr="006577FD">
        <w:rPr>
          <w:b/>
          <w:bCs/>
        </w:rPr>
        <w:t>estoration</w:t>
      </w:r>
      <w:r w:rsidR="00FD29EE">
        <w:rPr>
          <w:b/>
          <w:bCs/>
        </w:rPr>
        <w:t xml:space="preserve"> </w:t>
      </w:r>
      <w:r w:rsidR="001452F4">
        <w:rPr>
          <w:b/>
          <w:bCs/>
        </w:rPr>
        <w:t>C</w:t>
      </w:r>
      <w:r w:rsidR="00FD29EE">
        <w:rPr>
          <w:b/>
          <w:bCs/>
        </w:rPr>
        <w:t>ontractors</w:t>
      </w:r>
      <w:r w:rsidRPr="006577FD">
        <w:rPr>
          <w:b/>
          <w:bCs/>
        </w:rPr>
        <w:t xml:space="preserve"> </w:t>
      </w:r>
      <w:commentRangeEnd w:id="10"/>
      <w:r w:rsidR="004C4760">
        <w:rPr>
          <w:rStyle w:val="CommentReference"/>
          <w:rFonts w:cs="Mangal"/>
        </w:rPr>
        <w:commentReference w:id="10"/>
      </w:r>
      <w:r w:rsidR="00D70AEB">
        <w:t xml:space="preserve">(as defined in the </w:t>
      </w:r>
      <w:r w:rsidR="00D70AEB">
        <w:rPr>
          <w:b/>
          <w:bCs/>
        </w:rPr>
        <w:t xml:space="preserve">Grid </w:t>
      </w:r>
      <w:r w:rsidR="00D70AEB" w:rsidRPr="00D70AEB">
        <w:rPr>
          <w:b/>
          <w:bCs/>
        </w:rPr>
        <w:t>Code</w:t>
      </w:r>
      <w:r w:rsidR="00D70AEB" w:rsidRPr="00D70AEB">
        <w:t>)</w:t>
      </w:r>
      <w:r w:rsidR="00D70AEB">
        <w:rPr>
          <w:b/>
          <w:bCs/>
        </w:rPr>
        <w:t xml:space="preserve"> </w:t>
      </w:r>
      <w:r w:rsidRPr="00D70AEB">
        <w:t>may</w:t>
      </w:r>
      <w:r>
        <w:t xml:space="preserve"> submit claims for the recovery of the</w:t>
      </w:r>
      <w:r w:rsidR="00EE5625">
        <w:t xml:space="preserve">ir </w:t>
      </w:r>
      <w:r w:rsidR="00EE5625">
        <w:rPr>
          <w:kern w:val="0"/>
        </w:rPr>
        <w:t xml:space="preserve">reasonable, efficient and proportionate </w:t>
      </w:r>
      <w:r>
        <w:t xml:space="preserve"> cost of compliance with the </w:t>
      </w:r>
      <w:r w:rsidRPr="00B51CC6">
        <w:t>new</w:t>
      </w:r>
      <w:r>
        <w:t xml:space="preserve"> </w:t>
      </w:r>
      <w:r w:rsidR="00011018">
        <w:t xml:space="preserve">requirements </w:t>
      </w:r>
      <w:r>
        <w:t xml:space="preserve">imposed on them via the </w:t>
      </w:r>
      <w:r w:rsidR="003D537D">
        <w:rPr>
          <w:b/>
          <w:bCs/>
        </w:rPr>
        <w:t xml:space="preserve">Grid Code </w:t>
      </w:r>
      <w:r w:rsidR="001B6615">
        <w:t xml:space="preserve">modification </w:t>
      </w:r>
      <w:r>
        <w:t xml:space="preserve">GC0156.  </w:t>
      </w:r>
      <w:r w:rsidR="009E287F">
        <w:t xml:space="preserve"> </w:t>
      </w:r>
      <w:r>
        <w:t>Claims will be assessed by an independent claims committee as described in</w:t>
      </w:r>
      <w:r w:rsidR="00D62740">
        <w:t xml:space="preserve"> paragraph</w:t>
      </w:r>
      <w:r>
        <w:t xml:space="preserve"> 6.37.</w:t>
      </w:r>
      <w:ins w:id="11" w:author="Mott(ESO), Paul" w:date="2023-03-10T13:03:00Z">
        <w:r w:rsidR="00132727">
          <w:t>5</w:t>
        </w:r>
      </w:ins>
      <w:del w:id="12" w:author="Mott(ESO), Paul" w:date="2023-03-10T13:02:00Z">
        <w:r w:rsidDel="0023729A">
          <w:delText>7</w:delText>
        </w:r>
      </w:del>
      <w:r>
        <w:t xml:space="preserve">.  All costs </w:t>
      </w:r>
      <w:r w:rsidR="00292E29">
        <w:rPr>
          <w:kern w:val="0"/>
        </w:rPr>
        <w:t xml:space="preserve">that are validated by the committee </w:t>
      </w:r>
      <w:r>
        <w:t xml:space="preserve">shall be recovered via </w:t>
      </w:r>
      <w:r w:rsidR="009D6EF0">
        <w:rPr>
          <w:b/>
          <w:bCs/>
        </w:rPr>
        <w:t>Balancing Services Use of System Charges</w:t>
      </w:r>
      <w:r>
        <w:t>.</w:t>
      </w:r>
    </w:p>
    <w:p w14:paraId="6ABED6B4" w14:textId="02C36535" w:rsidR="00593E22" w:rsidRDefault="00593E22"/>
    <w:p w14:paraId="20E8546B" w14:textId="5F9A230B" w:rsidR="00FA2C14" w:rsidRDefault="2D5561E6">
      <w:r>
        <w:t>6.37.</w:t>
      </w:r>
      <w:r w:rsidR="002A4A4E">
        <w:t>2</w:t>
      </w:r>
      <w:r>
        <w:t xml:space="preserve"> The claims process will involve a case-by-case </w:t>
      </w:r>
      <w:r w:rsidR="005A58E2">
        <w:rPr>
          <w:kern w:val="0"/>
        </w:rPr>
        <w:t>(</w:t>
      </w:r>
      <w:proofErr w:type="gramStart"/>
      <w:r w:rsidR="005A58E2">
        <w:rPr>
          <w:kern w:val="0"/>
        </w:rPr>
        <w:t>i.e.</w:t>
      </w:r>
      <w:proofErr w:type="gramEnd"/>
      <w:r w:rsidR="005A58E2">
        <w:rPr>
          <w:kern w:val="0"/>
        </w:rPr>
        <w:t xml:space="preserve"> asset by asset) </w:t>
      </w:r>
      <w:r>
        <w:t xml:space="preserve">assessment of claims for capital expenditure incurred in complying with the new </w:t>
      </w:r>
      <w:r w:rsidR="00190D86">
        <w:rPr>
          <w:kern w:val="0"/>
        </w:rPr>
        <w:t>GC0156</w:t>
      </w:r>
      <w:r w:rsidR="00190D86">
        <w:t xml:space="preserve"> </w:t>
      </w:r>
      <w:r>
        <w:t xml:space="preserve">obligations, with accompanying evidence </w:t>
      </w:r>
      <w:r w:rsidR="00736ADF">
        <w:rPr>
          <w:kern w:val="0"/>
        </w:rPr>
        <w:t xml:space="preserve">of sufficient detail </w:t>
      </w:r>
      <w:r>
        <w:t>to demonstrate</w:t>
      </w:r>
      <w:r w:rsidR="006360CA">
        <w:rPr>
          <w:kern w:val="0"/>
        </w:rPr>
        <w:t>, to the reasonable satisfaction of the committee,</w:t>
      </w:r>
      <w:r>
        <w:t xml:space="preserve"> that the costs incurred were reasonable, efficient and proportionate.   </w:t>
      </w:r>
      <w:r w:rsidR="002E203E">
        <w:rPr>
          <w:kern w:val="0"/>
        </w:rPr>
        <w:t>Failure to provide the requisite information</w:t>
      </w:r>
      <w:r w:rsidR="00101E18">
        <w:rPr>
          <w:kern w:val="0"/>
        </w:rPr>
        <w:t xml:space="preserve"> of the expenditure</w:t>
      </w:r>
      <w:r w:rsidR="00927AC0">
        <w:rPr>
          <w:kern w:val="0"/>
        </w:rPr>
        <w:t xml:space="preserve"> and the evidence</w:t>
      </w:r>
      <w:r w:rsidR="002E203E">
        <w:rPr>
          <w:kern w:val="0"/>
        </w:rPr>
        <w:t xml:space="preserve"> to the committee may result in the claim for costs being rejected in whole or in part.  It shall be the duty of the claimant to provide all relevant information request</w:t>
      </w:r>
      <w:r w:rsidR="00CF3002">
        <w:rPr>
          <w:kern w:val="0"/>
        </w:rPr>
        <w:t>ed</w:t>
      </w:r>
      <w:r w:rsidR="002E203E">
        <w:rPr>
          <w:kern w:val="0"/>
        </w:rPr>
        <w:t xml:space="preserve"> by the committee in a timely manner and to make relevant staff available, if required, to answer any relevant questions the committee may have</w:t>
      </w:r>
      <w:r w:rsidR="00E14E28">
        <w:rPr>
          <w:kern w:val="0"/>
        </w:rPr>
        <w:t>,</w:t>
      </w:r>
      <w:r w:rsidR="002E203E">
        <w:rPr>
          <w:kern w:val="0"/>
        </w:rPr>
        <w:t xml:space="preserve"> as well as being available to meet with the committee to answer such questions in person.  </w:t>
      </w:r>
      <w:r>
        <w:t xml:space="preserve">Claimants will also be able to </w:t>
      </w:r>
      <w:r w:rsidR="00EF1006">
        <w:rPr>
          <w:kern w:val="0"/>
        </w:rPr>
        <w:t xml:space="preserve">request payment of </w:t>
      </w:r>
      <w:r>
        <w:t>operational costs</w:t>
      </w:r>
      <w:r w:rsidR="00D05FD9" w:rsidRPr="00D05FD9">
        <w:rPr>
          <w:kern w:val="0"/>
        </w:rPr>
        <w:t xml:space="preserve"> </w:t>
      </w:r>
      <w:r w:rsidR="00D05FD9">
        <w:rPr>
          <w:kern w:val="0"/>
        </w:rPr>
        <w:t>based on the appropriate</w:t>
      </w:r>
      <w:r w:rsidR="00B43238">
        <w:rPr>
          <w:kern w:val="0"/>
        </w:rPr>
        <w:t xml:space="preserve"> </w:t>
      </w:r>
      <w:proofErr w:type="spellStart"/>
      <w:r w:rsidR="004E5673" w:rsidRPr="00D3751A">
        <w:rPr>
          <w:b/>
          <w:bCs/>
          <w:kern w:val="0"/>
        </w:rPr>
        <w:t>O</w:t>
      </w:r>
      <w:r w:rsidR="00272B16" w:rsidRPr="00D3751A">
        <w:rPr>
          <w:b/>
          <w:bCs/>
          <w:kern w:val="0"/>
        </w:rPr>
        <w:t>pex</w:t>
      </w:r>
      <w:proofErr w:type="spellEnd"/>
      <w:r w:rsidR="00272B16" w:rsidRPr="00D3751A">
        <w:rPr>
          <w:b/>
          <w:bCs/>
          <w:kern w:val="0"/>
        </w:rPr>
        <w:t xml:space="preserve"> </w:t>
      </w:r>
      <w:r w:rsidR="004E5673">
        <w:rPr>
          <w:b/>
          <w:bCs/>
          <w:kern w:val="0"/>
        </w:rPr>
        <w:t>A</w:t>
      </w:r>
      <w:r w:rsidR="00B43238" w:rsidRPr="00D3751A">
        <w:rPr>
          <w:b/>
          <w:bCs/>
          <w:kern w:val="0"/>
        </w:rPr>
        <w:t xml:space="preserve">llowance </w:t>
      </w:r>
      <w:r w:rsidR="004E5673">
        <w:rPr>
          <w:b/>
          <w:bCs/>
          <w:kern w:val="0"/>
        </w:rPr>
        <w:t>B</w:t>
      </w:r>
      <w:r w:rsidR="00B43238" w:rsidRPr="00D3751A">
        <w:rPr>
          <w:b/>
          <w:bCs/>
          <w:kern w:val="0"/>
        </w:rPr>
        <w:t>and</w:t>
      </w:r>
      <w:r w:rsidR="004E5673">
        <w:rPr>
          <w:b/>
          <w:bCs/>
          <w:kern w:val="0"/>
        </w:rPr>
        <w:t xml:space="preserve"> </w:t>
      </w:r>
      <w:r w:rsidR="00B43238">
        <w:rPr>
          <w:kern w:val="0"/>
        </w:rPr>
        <w:t xml:space="preserve">by reference to the type, </w:t>
      </w:r>
      <w:proofErr w:type="gramStart"/>
      <w:r w:rsidR="00B43238">
        <w:rPr>
          <w:kern w:val="0"/>
        </w:rPr>
        <w:t>size</w:t>
      </w:r>
      <w:proofErr w:type="gramEnd"/>
      <w:r w:rsidR="00B43238">
        <w:rPr>
          <w:kern w:val="0"/>
        </w:rPr>
        <w:t xml:space="preserve"> and technology for the claimant’s</w:t>
      </w:r>
      <w:r w:rsidR="0099045A">
        <w:rPr>
          <w:kern w:val="0"/>
        </w:rPr>
        <w:t xml:space="preserve"> deemed</w:t>
      </w:r>
      <w:r w:rsidR="00B43238">
        <w:rPr>
          <w:kern w:val="0"/>
        </w:rPr>
        <w:t xml:space="preserve"> ongoing generic operational costs for that asset</w:t>
      </w:r>
      <w:r>
        <w:t>.  If successful claimants for capital costs do not make a claim</w:t>
      </w:r>
      <w:r w:rsidR="55010F69">
        <w:t xml:space="preserve"> </w:t>
      </w:r>
      <w:r>
        <w:t xml:space="preserve">for operational costs, they will be able to make use of </w:t>
      </w:r>
      <w:r w:rsidR="00C555B2">
        <w:t xml:space="preserve">this </w:t>
      </w:r>
      <w:r>
        <w:t xml:space="preserve">allowance by type, </w:t>
      </w:r>
      <w:proofErr w:type="gramStart"/>
      <w:r>
        <w:t>size</w:t>
      </w:r>
      <w:proofErr w:type="gramEnd"/>
      <w:r>
        <w:t xml:space="preserve"> and technology of claimant for ongoing generic operational costs</w:t>
      </w:r>
      <w:r w:rsidR="00D36245">
        <w:t xml:space="preserve"> according to th</w:t>
      </w:r>
      <w:r w:rsidR="00321FAF">
        <w:t>e appropriate</w:t>
      </w:r>
      <w:r w:rsidR="00D36245">
        <w:t xml:space="preserve"> </w:t>
      </w:r>
      <w:proofErr w:type="spellStart"/>
      <w:r w:rsidR="004E5673">
        <w:rPr>
          <w:b/>
          <w:bCs/>
          <w:kern w:val="0"/>
        </w:rPr>
        <w:t>O</w:t>
      </w:r>
      <w:r w:rsidR="004E5673" w:rsidRPr="000F3B70">
        <w:rPr>
          <w:b/>
          <w:bCs/>
          <w:kern w:val="0"/>
        </w:rPr>
        <w:t>pex</w:t>
      </w:r>
      <w:proofErr w:type="spellEnd"/>
      <w:r w:rsidR="004E5673" w:rsidRPr="000F3B70">
        <w:rPr>
          <w:b/>
          <w:bCs/>
          <w:kern w:val="0"/>
        </w:rPr>
        <w:t xml:space="preserve"> </w:t>
      </w:r>
      <w:r w:rsidR="004E5673">
        <w:rPr>
          <w:b/>
          <w:bCs/>
          <w:kern w:val="0"/>
        </w:rPr>
        <w:t>A</w:t>
      </w:r>
      <w:r w:rsidR="004E5673" w:rsidRPr="000F3B70">
        <w:rPr>
          <w:b/>
          <w:bCs/>
          <w:kern w:val="0"/>
        </w:rPr>
        <w:t xml:space="preserve">llowance </w:t>
      </w:r>
      <w:r w:rsidR="004E5673">
        <w:rPr>
          <w:b/>
          <w:bCs/>
          <w:kern w:val="0"/>
        </w:rPr>
        <w:t>B</w:t>
      </w:r>
      <w:r w:rsidR="004E5673" w:rsidRPr="000F3B70">
        <w:rPr>
          <w:b/>
          <w:bCs/>
          <w:kern w:val="0"/>
        </w:rPr>
        <w:t>and</w:t>
      </w:r>
      <w:r>
        <w:t xml:space="preserve">.  </w:t>
      </w:r>
      <w:r w:rsidR="00D36245">
        <w:rPr>
          <w:b/>
          <w:bCs/>
        </w:rPr>
        <w:t>Users</w:t>
      </w:r>
      <w:r>
        <w:t xml:space="preserve">, provided that they are not </w:t>
      </w:r>
      <w:r w:rsidR="004E24DA">
        <w:t>restoration contractors</w:t>
      </w:r>
      <w:r>
        <w:t xml:space="preserve">, may opt </w:t>
      </w:r>
      <w:proofErr w:type="gramStart"/>
      <w:r>
        <w:t>in to</w:t>
      </w:r>
      <w:proofErr w:type="gramEnd"/>
      <w:r>
        <w:t xml:space="preserve"> the generic operational costs allowance </w:t>
      </w:r>
      <w:proofErr w:type="spellStart"/>
      <w:r w:rsidR="004E5673" w:rsidRPr="00D3751A">
        <w:rPr>
          <w:b/>
          <w:bCs/>
        </w:rPr>
        <w:t>O</w:t>
      </w:r>
      <w:r w:rsidR="004E5673">
        <w:rPr>
          <w:b/>
          <w:bCs/>
        </w:rPr>
        <w:t>pex</w:t>
      </w:r>
      <w:proofErr w:type="spellEnd"/>
      <w:r w:rsidR="004E5673">
        <w:rPr>
          <w:b/>
          <w:bCs/>
        </w:rPr>
        <w:t xml:space="preserve"> Allowance B</w:t>
      </w:r>
      <w:r w:rsidR="0040081B" w:rsidRPr="00D3751A">
        <w:rPr>
          <w:b/>
          <w:bCs/>
        </w:rPr>
        <w:t>and</w:t>
      </w:r>
      <w:r w:rsidR="0040081B">
        <w:t xml:space="preserve"> </w:t>
      </w:r>
      <w:r>
        <w:t>applicable to their</w:t>
      </w:r>
      <w:r w:rsidR="001A07A1">
        <w:t xml:space="preserve"> asset’s</w:t>
      </w:r>
      <w:r>
        <w:t xml:space="preserve"> size technology and type </w:t>
      </w:r>
      <w:r w:rsidR="00E26761">
        <w:rPr>
          <w:kern w:val="0"/>
        </w:rPr>
        <w:t>by providing to The Company evidence that the asset in question meets the said allowance band</w:t>
      </w:r>
      <w:r>
        <w:t xml:space="preserve">.  </w:t>
      </w:r>
      <w:r w:rsidR="0063554C">
        <w:rPr>
          <w:b/>
          <w:bCs/>
        </w:rPr>
        <w:t>Users</w:t>
      </w:r>
      <w:r>
        <w:t xml:space="preserve"> not opting in, will not receive the operational costs allowance.  </w:t>
      </w:r>
    </w:p>
    <w:p w14:paraId="034A173D" w14:textId="77777777" w:rsidR="00593E22" w:rsidRDefault="00593E22"/>
    <w:p w14:paraId="20E8546C" w14:textId="068DC04F" w:rsidR="00FA2C14" w:rsidRDefault="00F533BD">
      <w:r>
        <w:t>6.37.</w:t>
      </w:r>
      <w:r w:rsidR="002A4A4E">
        <w:t>3</w:t>
      </w:r>
      <w:r>
        <w:t xml:space="preserve"> </w:t>
      </w:r>
      <w:r w:rsidR="00C01E97">
        <w:t>T</w:t>
      </w:r>
      <w:r>
        <w:t xml:space="preserve">he </w:t>
      </w:r>
      <w:r w:rsidR="00C01E97">
        <w:rPr>
          <w:kern w:val="0"/>
        </w:rPr>
        <w:t xml:space="preserve">capital cost </w:t>
      </w:r>
      <w:r>
        <w:t xml:space="preserve">items which may be claimed </w:t>
      </w:r>
      <w:r w:rsidR="00363B7E">
        <w:rPr>
          <w:kern w:val="0"/>
        </w:rPr>
        <w:t xml:space="preserve">for, if reasonably, </w:t>
      </w:r>
      <w:proofErr w:type="gramStart"/>
      <w:r w:rsidR="00363B7E">
        <w:rPr>
          <w:kern w:val="0"/>
        </w:rPr>
        <w:t>efficiently</w:t>
      </w:r>
      <w:proofErr w:type="gramEnd"/>
      <w:r w:rsidR="00363B7E">
        <w:rPr>
          <w:kern w:val="0"/>
        </w:rPr>
        <w:t xml:space="preserve"> and proportionately incurred, </w:t>
      </w:r>
      <w:r>
        <w:t>include:</w:t>
      </w:r>
    </w:p>
    <w:p w14:paraId="210B8A0E" w14:textId="77777777" w:rsidR="00593E22" w:rsidRDefault="00593E22"/>
    <w:p w14:paraId="20E8546D" w14:textId="6100E16A" w:rsidR="00FA2C14" w:rsidRDefault="00F533BD">
      <w:r>
        <w:t>(</w:t>
      </w:r>
      <w:proofErr w:type="spellStart"/>
      <w:r>
        <w:t>i</w:t>
      </w:r>
      <w:proofErr w:type="spellEnd"/>
      <w:r>
        <w:t xml:space="preserve">) the cost of the design </w:t>
      </w:r>
      <w:r w:rsidR="00915C8B">
        <w:t xml:space="preserve">of </w:t>
      </w:r>
      <w:r>
        <w:t xml:space="preserve">an on-site solution to </w:t>
      </w:r>
      <w:r w:rsidR="00915C8B">
        <w:t xml:space="preserve">comply with the requirements of </w:t>
      </w:r>
      <w:proofErr w:type="gramStart"/>
      <w:r w:rsidR="00915C8B">
        <w:t>GC0156</w:t>
      </w:r>
      <w:r>
        <w:t>;</w:t>
      </w:r>
      <w:proofErr w:type="gramEnd"/>
    </w:p>
    <w:p w14:paraId="79D4936B" w14:textId="77777777" w:rsidR="00593E22" w:rsidRDefault="00593E22"/>
    <w:p w14:paraId="20E8546E" w14:textId="3CBB059E" w:rsidR="00FA2C14" w:rsidRDefault="00F533BD">
      <w:r>
        <w:t>(ii) the cost of identifying costed solutions</w:t>
      </w:r>
      <w:r w:rsidR="00932B9D">
        <w:t xml:space="preserve"> for (</w:t>
      </w:r>
      <w:proofErr w:type="spellStart"/>
      <w:r w:rsidR="00932B9D">
        <w:t>i</w:t>
      </w:r>
      <w:proofErr w:type="spellEnd"/>
      <w:proofErr w:type="gramStart"/>
      <w:r w:rsidR="00932B9D">
        <w:t>)</w:t>
      </w:r>
      <w:r>
        <w:t>;</w:t>
      </w:r>
      <w:proofErr w:type="gramEnd"/>
    </w:p>
    <w:p w14:paraId="6DD35F6E" w14:textId="77777777" w:rsidR="00593E22" w:rsidRDefault="00593E22"/>
    <w:p w14:paraId="20E8546F" w14:textId="77777777" w:rsidR="00FA2C14" w:rsidRDefault="00F533BD">
      <w:r>
        <w:t>(iii) the cost of seeking and obtaining the necessary planning permission(s) and any other necessary</w:t>
      </w:r>
    </w:p>
    <w:p w14:paraId="20E85470" w14:textId="03B3D771" w:rsidR="00FA2C14" w:rsidRDefault="00F533BD">
      <w:r>
        <w:t>permits or approvals, including the cost of any environmental impact assessment or other necessary consultancy support</w:t>
      </w:r>
      <w:r w:rsidR="00481786">
        <w:t xml:space="preserve"> for the solution for (</w:t>
      </w:r>
      <w:proofErr w:type="spellStart"/>
      <w:r w:rsidR="00481786">
        <w:t>i</w:t>
      </w:r>
      <w:proofErr w:type="spellEnd"/>
      <w:proofErr w:type="gramStart"/>
      <w:r w:rsidR="00481786">
        <w:t>);</w:t>
      </w:r>
      <w:proofErr w:type="gramEnd"/>
    </w:p>
    <w:p w14:paraId="255CC03A" w14:textId="77777777" w:rsidR="002D39F7" w:rsidRDefault="002D39F7"/>
    <w:p w14:paraId="20E85471" w14:textId="6B5AA3B9" w:rsidR="00FA2C14" w:rsidRDefault="00F533BD">
      <w:r>
        <w:t xml:space="preserve">(iv) the cost of procurement of the solution </w:t>
      </w:r>
      <w:r w:rsidR="00546059">
        <w:rPr>
          <w:kern w:val="0"/>
        </w:rPr>
        <w:t>for (</w:t>
      </w:r>
      <w:proofErr w:type="spellStart"/>
      <w:r w:rsidR="00546059">
        <w:rPr>
          <w:kern w:val="0"/>
        </w:rPr>
        <w:t>i</w:t>
      </w:r>
      <w:proofErr w:type="spellEnd"/>
      <w:r w:rsidR="00546059">
        <w:rPr>
          <w:kern w:val="0"/>
        </w:rPr>
        <w:t xml:space="preserve">) </w:t>
      </w:r>
      <w:r>
        <w:t xml:space="preserve">to make the </w:t>
      </w:r>
      <w:r w:rsidR="00651729" w:rsidRPr="00D3751A">
        <w:rPr>
          <w:b/>
          <w:bCs/>
        </w:rPr>
        <w:t>User</w:t>
      </w:r>
      <w:r w:rsidR="00C91F92" w:rsidRPr="00D3751A">
        <w:rPr>
          <w:bCs/>
        </w:rPr>
        <w:t>’s</w:t>
      </w:r>
      <w:r w:rsidR="00C91F92">
        <w:rPr>
          <w:b/>
          <w:bCs/>
        </w:rPr>
        <w:t xml:space="preserve"> </w:t>
      </w:r>
      <w:r w:rsidR="00C91F92" w:rsidRPr="00D3751A">
        <w:t>asset</w:t>
      </w:r>
      <w:r w:rsidR="00651729">
        <w:t xml:space="preserve"> </w:t>
      </w:r>
      <w:r>
        <w:t xml:space="preserve">compliant with the </w:t>
      </w:r>
      <w:r w:rsidR="004B51E0">
        <w:t xml:space="preserve">GC0156 </w:t>
      </w:r>
      <w:r w:rsidR="00315E73" w:rsidRPr="000A7491">
        <w:rPr>
          <w:b/>
          <w:bCs/>
        </w:rPr>
        <w:t>G</w:t>
      </w:r>
      <w:r w:rsidRPr="000A7491">
        <w:rPr>
          <w:b/>
          <w:bCs/>
        </w:rPr>
        <w:t xml:space="preserve">rid </w:t>
      </w:r>
      <w:r w:rsidR="00315E73" w:rsidRPr="000A7491">
        <w:rPr>
          <w:b/>
          <w:bCs/>
        </w:rPr>
        <w:t>C</w:t>
      </w:r>
      <w:r w:rsidRPr="000A7491">
        <w:rPr>
          <w:b/>
          <w:bCs/>
        </w:rPr>
        <w:t>ode</w:t>
      </w:r>
      <w:r>
        <w:t xml:space="preserve"> </w:t>
      </w:r>
      <w:proofErr w:type="gramStart"/>
      <w:r>
        <w:t>obligations</w:t>
      </w:r>
      <w:r w:rsidR="009640C0">
        <w:t>;</w:t>
      </w:r>
      <w:proofErr w:type="gramEnd"/>
    </w:p>
    <w:p w14:paraId="66A79DE2" w14:textId="77777777" w:rsidR="00593E22" w:rsidRDefault="00593E22"/>
    <w:p w14:paraId="20E85472" w14:textId="6EA71B70" w:rsidR="00FA2C14" w:rsidRDefault="00F533BD">
      <w:r>
        <w:t>(v) the cost of construction of the solution</w:t>
      </w:r>
      <w:r w:rsidR="00DD67FB">
        <w:t xml:space="preserve"> for (</w:t>
      </w:r>
      <w:proofErr w:type="spellStart"/>
      <w:r w:rsidR="00DD67FB">
        <w:t>i</w:t>
      </w:r>
      <w:proofErr w:type="spellEnd"/>
      <w:proofErr w:type="gramStart"/>
      <w:r w:rsidR="00DD67FB">
        <w:t>)</w:t>
      </w:r>
      <w:r w:rsidR="009640C0">
        <w:t>;</w:t>
      </w:r>
      <w:proofErr w:type="gramEnd"/>
    </w:p>
    <w:p w14:paraId="1BD491E6" w14:textId="77777777" w:rsidR="00593E22" w:rsidRDefault="00593E22"/>
    <w:p w14:paraId="20E85473" w14:textId="0F47D3F1" w:rsidR="00FA2C14" w:rsidRDefault="00F533BD">
      <w:r>
        <w:t>(vi) the cost of commissioning of the solution</w:t>
      </w:r>
      <w:r w:rsidR="00F62AEB">
        <w:t xml:space="preserve"> for (</w:t>
      </w:r>
      <w:proofErr w:type="spellStart"/>
      <w:r w:rsidR="00F62AEB">
        <w:t>i</w:t>
      </w:r>
      <w:proofErr w:type="spellEnd"/>
      <w:proofErr w:type="gramStart"/>
      <w:r w:rsidR="00F62AEB">
        <w:t>)</w:t>
      </w:r>
      <w:r>
        <w:t>;</w:t>
      </w:r>
      <w:proofErr w:type="gramEnd"/>
      <w:r>
        <w:t xml:space="preserve"> </w:t>
      </w:r>
    </w:p>
    <w:p w14:paraId="7500EB81" w14:textId="77777777" w:rsidR="00593E22" w:rsidRDefault="00593E22"/>
    <w:p w14:paraId="20E85474" w14:textId="3F57ACB9" w:rsidR="00FA2C14" w:rsidRDefault="00F533BD">
      <w:r>
        <w:lastRenderedPageBreak/>
        <w:t xml:space="preserve">(vii) the cost of any necessary staff training of existing staff in respect of the new </w:t>
      </w:r>
      <w:proofErr w:type="gramStart"/>
      <w:r>
        <w:t>requirements</w:t>
      </w:r>
      <w:r w:rsidR="009640C0">
        <w:t>;</w:t>
      </w:r>
      <w:proofErr w:type="gramEnd"/>
    </w:p>
    <w:p w14:paraId="218A0E99" w14:textId="77777777" w:rsidR="00593E22" w:rsidRDefault="00593E22"/>
    <w:p w14:paraId="78A3BDF3" w14:textId="0D2A9D9F" w:rsidR="00593E22" w:rsidRDefault="00F533BD">
      <w:r>
        <w:t>(viii) the cost</w:t>
      </w:r>
      <w:r w:rsidR="00226B72">
        <w:t xml:space="preserve"> of </w:t>
      </w:r>
      <w:r>
        <w:t xml:space="preserve">recruiting more staff </w:t>
      </w:r>
      <w:r w:rsidR="00B51CE9">
        <w:t>(</w:t>
      </w:r>
      <w:r>
        <w:t>if this should prove necessary</w:t>
      </w:r>
      <w:proofErr w:type="gramStart"/>
      <w:r w:rsidR="00B51CE9">
        <w:t>)</w:t>
      </w:r>
      <w:r w:rsidR="009640C0">
        <w:t>;</w:t>
      </w:r>
      <w:proofErr w:type="gramEnd"/>
    </w:p>
    <w:p w14:paraId="45B530EB" w14:textId="77777777" w:rsidR="00593E22" w:rsidRDefault="00593E22"/>
    <w:p w14:paraId="20E85478" w14:textId="2584A443" w:rsidR="00FA2C14" w:rsidRDefault="00FF6C1E">
      <w:r>
        <w:t xml:space="preserve">(ix) </w:t>
      </w:r>
      <w:r w:rsidR="00F533BD">
        <w:t xml:space="preserve"> </w:t>
      </w:r>
      <w:r w:rsidR="00D21448" w:rsidRPr="004B4AB9">
        <w:t>Payments of the annual</w:t>
      </w:r>
      <w:r w:rsidR="00C81F01" w:rsidRPr="004B4AB9">
        <w:t xml:space="preserve"> </w:t>
      </w:r>
      <w:proofErr w:type="spellStart"/>
      <w:r w:rsidR="00C81F01" w:rsidRPr="004B4AB9">
        <w:t>opex</w:t>
      </w:r>
      <w:proofErr w:type="spellEnd"/>
      <w:r w:rsidR="00D21448" w:rsidRPr="004B4AB9">
        <w:t xml:space="preserve"> allowance shall be made in 12 equal monthly instalments made on or before the 15</w:t>
      </w:r>
      <w:r w:rsidR="00D21448" w:rsidRPr="004B4AB9">
        <w:rPr>
          <w:vertAlign w:val="superscript"/>
        </w:rPr>
        <w:t>th</w:t>
      </w:r>
      <w:r w:rsidR="00D21448" w:rsidRPr="004B4AB9">
        <w:t xml:space="preserve"> calendar day of the month in question</w:t>
      </w:r>
      <w:r w:rsidR="00C81F01" w:rsidRPr="004B4AB9">
        <w:t xml:space="preserve"> </w:t>
      </w:r>
    </w:p>
    <w:p w14:paraId="7FDBC9BE" w14:textId="77777777" w:rsidR="00593E22" w:rsidRDefault="00593E22"/>
    <w:p w14:paraId="20E85479" w14:textId="3F742DCD" w:rsidR="00FA2C14" w:rsidRDefault="00F533BD">
      <w:r>
        <w:t>(x) A</w:t>
      </w:r>
      <w:r w:rsidR="00791A0C">
        <w:t>n ex ante</w:t>
      </w:r>
      <w:r>
        <w:t xml:space="preserve"> request </w:t>
      </w:r>
      <w:r w:rsidR="00AC0903">
        <w:rPr>
          <w:kern w:val="0"/>
        </w:rPr>
        <w:t>for a capital cost item arising under 6.37.</w:t>
      </w:r>
      <w:r w:rsidR="00912986">
        <w:rPr>
          <w:kern w:val="0"/>
        </w:rPr>
        <w:t>3</w:t>
      </w:r>
      <w:r w:rsidR="007F7FFD">
        <w:rPr>
          <w:kern w:val="0"/>
        </w:rPr>
        <w:t xml:space="preserve"> (iv) or (v)</w:t>
      </w:r>
      <w:r w:rsidR="00AC0903">
        <w:rPr>
          <w:kern w:val="0"/>
        </w:rPr>
        <w:t xml:space="preserve"> </w:t>
      </w:r>
      <w:r w:rsidR="007F7FFD">
        <w:rPr>
          <w:kern w:val="0"/>
        </w:rPr>
        <w:t xml:space="preserve">only </w:t>
      </w:r>
      <w:r>
        <w:t>may be made to the independent claims committee for pre-approval of compliance expenditure (subject to a minimum claim of this nature of £100,000</w:t>
      </w:r>
      <w:r w:rsidR="00F7603D">
        <w:t xml:space="preserve"> in relation to a</w:t>
      </w:r>
      <w:r w:rsidR="00AB370C">
        <w:t>n asset</w:t>
      </w:r>
      <w:r w:rsidR="00773AE8">
        <w:t xml:space="preserve">, </w:t>
      </w:r>
      <w:commentRangeStart w:id="13"/>
      <w:r w:rsidR="00773AE8">
        <w:t>with the £100,000 able to be comprised of several relevant investments</w:t>
      </w:r>
      <w:r w:rsidR="00DA40AC">
        <w:t xml:space="preserve"> </w:t>
      </w:r>
      <w:r w:rsidR="00DA40AC">
        <w:rPr>
          <w:kern w:val="0"/>
        </w:rPr>
        <w:t>arising under 6.37.3 (iv</w:t>
      </w:r>
      <w:r w:rsidR="00DA40AC" w:rsidRPr="00F00BFC">
        <w:rPr>
          <w:color w:val="000000" w:themeColor="text1"/>
          <w:kern w:val="0"/>
        </w:rPr>
        <w:t xml:space="preserve">) or (v) </w:t>
      </w:r>
      <w:r w:rsidR="00773AE8" w:rsidRPr="00F00BFC">
        <w:rPr>
          <w:color w:val="000000" w:themeColor="text1"/>
        </w:rPr>
        <w:t xml:space="preserve"> at that asset</w:t>
      </w:r>
      <w:r w:rsidR="00F7603D" w:rsidRPr="00F00BFC">
        <w:rPr>
          <w:color w:val="000000" w:themeColor="text1"/>
        </w:rPr>
        <w:t xml:space="preserve"> </w:t>
      </w:r>
      <w:commentRangeEnd w:id="13"/>
      <w:r w:rsidR="00F00BFC">
        <w:rPr>
          <w:rStyle w:val="CommentReference"/>
          <w:rFonts w:cs="Mangal"/>
        </w:rPr>
        <w:commentReference w:id="13"/>
      </w:r>
      <w:r w:rsidRPr="00F00BFC">
        <w:rPr>
          <w:color w:val="000000" w:themeColor="text1"/>
        </w:rPr>
        <w:t xml:space="preserve">) If such an advance claim is found by the committee to be reasonable, efficient, and proportionate, it shall be paid by </w:t>
      </w:r>
      <w:r w:rsidR="0069456C" w:rsidRPr="00F00BFC">
        <w:rPr>
          <w:b/>
          <w:bCs/>
          <w:color w:val="000000" w:themeColor="text1"/>
        </w:rPr>
        <w:t>The Company</w:t>
      </w:r>
      <w:r w:rsidRPr="00F00BFC">
        <w:rPr>
          <w:color w:val="000000" w:themeColor="text1"/>
        </w:rPr>
        <w:t xml:space="preserve"> within one month</w:t>
      </w:r>
      <w:r w:rsidR="00713143" w:rsidRPr="00F00BFC">
        <w:rPr>
          <w:color w:val="000000" w:themeColor="text1"/>
        </w:rPr>
        <w:t xml:space="preserve"> </w:t>
      </w:r>
      <w:r w:rsidRPr="00F00BFC">
        <w:rPr>
          <w:color w:val="000000" w:themeColor="text1"/>
        </w:rPr>
        <w:t xml:space="preserve">of </w:t>
      </w:r>
      <w:r w:rsidR="005E0C60" w:rsidRPr="00F00BFC">
        <w:rPr>
          <w:color w:val="000000" w:themeColor="text1"/>
        </w:rPr>
        <w:t xml:space="preserve">the costs represented by </w:t>
      </w:r>
      <w:r w:rsidR="00D95C44" w:rsidRPr="00F00BFC">
        <w:rPr>
          <w:color w:val="000000" w:themeColor="text1"/>
          <w:kern w:val="0"/>
        </w:rPr>
        <w:t xml:space="preserve">such payment actually having been </w:t>
      </w:r>
      <w:r w:rsidR="00A93598" w:rsidRPr="00F00BFC">
        <w:rPr>
          <w:color w:val="000000" w:themeColor="text1"/>
          <w:kern w:val="0"/>
        </w:rPr>
        <w:t>expended</w:t>
      </w:r>
      <w:r w:rsidR="00D95C44" w:rsidRPr="00F00BFC">
        <w:rPr>
          <w:color w:val="000000" w:themeColor="text1"/>
          <w:kern w:val="0"/>
        </w:rPr>
        <w:t xml:space="preserve"> by the claiman</w:t>
      </w:r>
      <w:r w:rsidR="002962AF" w:rsidRPr="00F00BFC">
        <w:rPr>
          <w:color w:val="000000" w:themeColor="text1"/>
          <w:kern w:val="0"/>
        </w:rPr>
        <w:t>t</w:t>
      </w:r>
      <w:r w:rsidR="00BC6AB2" w:rsidRPr="00F00BFC">
        <w:rPr>
          <w:color w:val="000000" w:themeColor="text1"/>
          <w:kern w:val="0"/>
        </w:rPr>
        <w:t xml:space="preserve">, subject to provision to </w:t>
      </w:r>
      <w:r w:rsidR="005F22AA" w:rsidRPr="00F00BFC">
        <w:rPr>
          <w:color w:val="000000" w:themeColor="text1"/>
          <w:kern w:val="0"/>
        </w:rPr>
        <w:t>the committee</w:t>
      </w:r>
      <w:r w:rsidR="00BC6AB2">
        <w:rPr>
          <w:kern w:val="0"/>
        </w:rPr>
        <w:t xml:space="preserve"> of evidence of the expenditure</w:t>
      </w:r>
      <w:r w:rsidR="006D5984">
        <w:rPr>
          <w:kern w:val="0"/>
        </w:rPr>
        <w:t xml:space="preserve"> and instruction from the committee to </w:t>
      </w:r>
      <w:r w:rsidR="00142508">
        <w:rPr>
          <w:b/>
          <w:bCs/>
          <w:kern w:val="0"/>
        </w:rPr>
        <w:t xml:space="preserve">The </w:t>
      </w:r>
      <w:r w:rsidR="00142508" w:rsidRPr="00142508">
        <w:rPr>
          <w:b/>
          <w:bCs/>
          <w:kern w:val="0"/>
        </w:rPr>
        <w:t>Company</w:t>
      </w:r>
      <w:r w:rsidR="00142508">
        <w:rPr>
          <w:kern w:val="0"/>
        </w:rPr>
        <w:t xml:space="preserve"> to make the payment.  </w:t>
      </w:r>
      <w:r>
        <w:t>.</w:t>
      </w:r>
      <w:r w:rsidR="005625E6">
        <w:t xml:space="preserve">  </w:t>
      </w:r>
    </w:p>
    <w:p w14:paraId="3F5D0574" w14:textId="77777777" w:rsidR="00593E22" w:rsidRDefault="00593E22"/>
    <w:p w14:paraId="398EC726" w14:textId="79F3B0D8" w:rsidR="00D01D55" w:rsidRDefault="00D01D55">
      <w:pPr>
        <w:rPr>
          <w:szCs w:val="20"/>
        </w:rPr>
      </w:pPr>
      <w:r w:rsidRPr="00B96EF8">
        <w:t xml:space="preserve">(xi) </w:t>
      </w:r>
      <w:r w:rsidRPr="00B96EF8">
        <w:rPr>
          <w:szCs w:val="20"/>
        </w:rPr>
        <w:t xml:space="preserve">New </w:t>
      </w:r>
      <w:r w:rsidR="0068451D" w:rsidRPr="00B96EF8">
        <w:rPr>
          <w:b/>
          <w:bCs/>
          <w:szCs w:val="20"/>
        </w:rPr>
        <w:t>Users</w:t>
      </w:r>
      <w:r w:rsidRPr="00B96EF8">
        <w:rPr>
          <w:szCs w:val="20"/>
        </w:rPr>
        <w:t xml:space="preserve"> that first sign a bilateral connection agreement with </w:t>
      </w:r>
      <w:r w:rsidRPr="00B96EF8">
        <w:rPr>
          <w:b/>
          <w:bCs/>
          <w:szCs w:val="20"/>
        </w:rPr>
        <w:t>The Company</w:t>
      </w:r>
      <w:r w:rsidRPr="00B96EF8">
        <w:rPr>
          <w:szCs w:val="20"/>
        </w:rPr>
        <w:t xml:space="preserve"> after the date of </w:t>
      </w:r>
      <w:commentRangeStart w:id="14"/>
      <w:r w:rsidRPr="00D3751A">
        <w:rPr>
          <w:b/>
          <w:bCs/>
          <w:szCs w:val="20"/>
          <w:highlight w:val="yellow"/>
        </w:rPr>
        <w:t>implementation</w:t>
      </w:r>
      <w:commentRangeEnd w:id="14"/>
      <w:r w:rsidR="00463612">
        <w:rPr>
          <w:rStyle w:val="CommentReference"/>
          <w:rFonts w:cs="Mangal"/>
        </w:rPr>
        <w:commentReference w:id="14"/>
      </w:r>
      <w:r w:rsidRPr="00D3751A">
        <w:rPr>
          <w:szCs w:val="20"/>
          <w:highlight w:val="yellow"/>
        </w:rPr>
        <w:t xml:space="preserve"> </w:t>
      </w:r>
      <w:r w:rsidRPr="00B96EF8">
        <w:rPr>
          <w:szCs w:val="20"/>
        </w:rPr>
        <w:t xml:space="preserve">of </w:t>
      </w:r>
      <w:ins w:id="15" w:author="Mott(ESO), Paul" w:date="2023-03-10T10:20:00Z">
        <w:r w:rsidR="00BC27FC">
          <w:rPr>
            <w:szCs w:val="20"/>
          </w:rPr>
          <w:t xml:space="preserve">the </w:t>
        </w:r>
        <w:r w:rsidR="00DB01CA">
          <w:rPr>
            <w:szCs w:val="20"/>
          </w:rPr>
          <w:t xml:space="preserve">first part of the </w:t>
        </w:r>
      </w:ins>
      <w:r w:rsidRPr="00B96EF8">
        <w:rPr>
          <w:szCs w:val="20"/>
        </w:rPr>
        <w:t>GC0156</w:t>
      </w:r>
      <w:ins w:id="16" w:author="Mott(ESO), Paul" w:date="2023-03-10T10:20:00Z">
        <w:r w:rsidR="00BC27FC">
          <w:rPr>
            <w:szCs w:val="20"/>
          </w:rPr>
          <w:t xml:space="preserve"> </w:t>
        </w:r>
        <w:r w:rsidR="00DB01CA">
          <w:rPr>
            <w:szCs w:val="20"/>
          </w:rPr>
          <w:t xml:space="preserve">change </w:t>
        </w:r>
        <w:r w:rsidR="00BC27FC">
          <w:rPr>
            <w:szCs w:val="20"/>
          </w:rPr>
          <w:t>package</w:t>
        </w:r>
      </w:ins>
      <w:r w:rsidRPr="00B96EF8">
        <w:rPr>
          <w:szCs w:val="20"/>
        </w:rPr>
        <w:t>, are not permitted to submit a claim</w:t>
      </w:r>
      <w:r w:rsidR="000D6F03" w:rsidRPr="00B96EF8">
        <w:rPr>
          <w:szCs w:val="20"/>
        </w:rPr>
        <w:t xml:space="preserve"> </w:t>
      </w:r>
    </w:p>
    <w:p w14:paraId="11EC3742" w14:textId="77777777" w:rsidR="00593E22" w:rsidRDefault="00593E22"/>
    <w:p w14:paraId="20E8547A" w14:textId="3DAB87AB" w:rsidR="00FA2C14" w:rsidRDefault="00F533BD">
      <w:r>
        <w:t>6.37.</w:t>
      </w:r>
      <w:ins w:id="17" w:author="Mott(ESO), Paul" w:date="2023-03-10T13:02:00Z">
        <w:r w:rsidR="00FD4FD0">
          <w:t>4</w:t>
        </w:r>
      </w:ins>
      <w:del w:id="18" w:author="Mott(ESO), Paul" w:date="2023-03-10T13:02:00Z">
        <w:r w:rsidR="002A4A4E" w:rsidDel="00FD4FD0">
          <w:delText>5</w:delText>
        </w:r>
      </w:del>
      <w:r>
        <w:t xml:space="preserve"> The annual operational expenditure generic allowance</w:t>
      </w:r>
      <w:r w:rsidR="00EC3BCA">
        <w:t xml:space="preserve"> and associated </w:t>
      </w:r>
      <w:proofErr w:type="spellStart"/>
      <w:r w:rsidR="00EC3BCA" w:rsidRPr="00D3751A">
        <w:rPr>
          <w:b/>
          <w:bCs/>
        </w:rPr>
        <w:t>O</w:t>
      </w:r>
      <w:r w:rsidR="00EC3BCA">
        <w:rPr>
          <w:b/>
          <w:bCs/>
        </w:rPr>
        <w:t>pex</w:t>
      </w:r>
      <w:proofErr w:type="spellEnd"/>
      <w:r w:rsidR="00EC3BCA">
        <w:rPr>
          <w:b/>
          <w:bCs/>
        </w:rPr>
        <w:t xml:space="preserve"> Allowance Bands </w:t>
      </w:r>
      <w:r>
        <w:t>will be set and published by the independent claims committee (established as per 6.37.</w:t>
      </w:r>
      <w:ins w:id="19" w:author="Mott(ESO), Paul" w:date="2023-03-10T13:11:00Z">
        <w:r w:rsidR="000D40FF">
          <w:t>5</w:t>
        </w:r>
      </w:ins>
      <w:del w:id="20" w:author="Mott(ESO), Paul" w:date="2023-03-10T13:11:00Z">
        <w:r w:rsidR="00535B0D" w:rsidDel="000D40FF">
          <w:delText>6</w:delText>
        </w:r>
      </w:del>
      <w:r>
        <w:t xml:space="preserve">), comprising an annual allowance </w:t>
      </w:r>
      <w:r w:rsidR="009401AA">
        <w:t xml:space="preserve">(£) figure, </w:t>
      </w:r>
      <w:r>
        <w:t>(inflated by CPI annually each</w:t>
      </w:r>
      <w:r w:rsidR="007D153E" w:rsidRPr="007D153E">
        <w:rPr>
          <w:kern w:val="0"/>
        </w:rPr>
        <w:t xml:space="preserve"> </w:t>
      </w:r>
      <w:r w:rsidR="007D153E">
        <w:rPr>
          <w:kern w:val="0"/>
        </w:rPr>
        <w:t xml:space="preserve">using the CPI figure each year for the month of December, as </w:t>
      </w:r>
      <w:r w:rsidR="003901BB">
        <w:rPr>
          <w:kern w:val="0"/>
        </w:rPr>
        <w:t xml:space="preserve">normally </w:t>
      </w:r>
      <w:r w:rsidR="007D153E">
        <w:rPr>
          <w:kern w:val="0"/>
        </w:rPr>
        <w:t>published by the Office of National Statistics</w:t>
      </w:r>
      <w:r w:rsidR="003901BB">
        <w:rPr>
          <w:kern w:val="0"/>
        </w:rPr>
        <w:t xml:space="preserve"> in January</w:t>
      </w:r>
      <w:r>
        <w:t xml:space="preserve">) banded at the committee’s discretion by the technology type and size of claimants.  In establishing the </w:t>
      </w:r>
      <w:r w:rsidR="001D4A6F">
        <w:rPr>
          <w:kern w:val="0"/>
        </w:rPr>
        <w:t xml:space="preserve">(£) figure for each </w:t>
      </w:r>
      <w:r>
        <w:t>allowance, the independent claims committee will take into consideration their estimates of relevant costs</w:t>
      </w:r>
      <w:r w:rsidR="006C322C">
        <w:rPr>
          <w:kern w:val="0"/>
        </w:rPr>
        <w:t xml:space="preserve"> that the committee considers are reasonable, efficient and</w:t>
      </w:r>
      <w:r w:rsidR="009A4A1F">
        <w:rPr>
          <w:kern w:val="0"/>
        </w:rPr>
        <w:t xml:space="preserve"> </w:t>
      </w:r>
      <w:r w:rsidR="007735DB">
        <w:rPr>
          <w:kern w:val="0"/>
        </w:rPr>
        <w:t>proportionate t</w:t>
      </w:r>
      <w:r w:rsidR="006C322C">
        <w:rPr>
          <w:kern w:val="0"/>
        </w:rPr>
        <w:t>o annually maintain the GC0156 requirements</w:t>
      </w:r>
      <w:r w:rsidR="000A044D">
        <w:rPr>
          <w:kern w:val="0"/>
        </w:rPr>
        <w:t xml:space="preserve"> </w:t>
      </w:r>
      <w:r w:rsidR="006C322C">
        <w:rPr>
          <w:kern w:val="0"/>
        </w:rPr>
        <w:t>for the</w:t>
      </w:r>
      <w:r>
        <w:t xml:space="preserve"> maintenance of relevant assets, </w:t>
      </w:r>
      <w:r w:rsidR="0069636D">
        <w:t xml:space="preserve">relevant </w:t>
      </w:r>
      <w:r>
        <w:t xml:space="preserve">costs of staff, cost of any testing or assurance activities, cost of ongoing training, cost of maintaining fuel stocks, cost of maintaining permitting, costs of additional business rates, and any other factors they identify as relevant.  The committee may from time to time </w:t>
      </w:r>
      <w:r w:rsidR="008D3A5A">
        <w:rPr>
          <w:kern w:val="0"/>
        </w:rPr>
        <w:t xml:space="preserve">(if </w:t>
      </w:r>
      <w:proofErr w:type="gramStart"/>
      <w:r w:rsidR="008D3A5A">
        <w:rPr>
          <w:kern w:val="0"/>
        </w:rPr>
        <w:t>so</w:t>
      </w:r>
      <w:proofErr w:type="gramEnd"/>
      <w:r w:rsidR="008D3A5A">
        <w:rPr>
          <w:kern w:val="0"/>
        </w:rPr>
        <w:t xml:space="preserve"> charged by the Panel) </w:t>
      </w:r>
      <w:r>
        <w:t xml:space="preserve">update the set of operational cost allowances as new data and their developing understanding allows them to do so, and any new value so assigned to the allowance for any band of </w:t>
      </w:r>
      <w:r w:rsidR="00F56C47">
        <w:t xml:space="preserve">asset </w:t>
      </w:r>
      <w:r>
        <w:t xml:space="preserve">will over-ride the annual CPI inflation that otherwise applies to the allowances. Any new value(s) will however then be subject to the annual CPI inflation thereafter. </w:t>
      </w:r>
      <w:r w:rsidR="00085AFF">
        <w:t xml:space="preserve"> </w:t>
      </w:r>
      <w:r w:rsidR="000A16DA">
        <w:t>For the avoidance of doubt</w:t>
      </w:r>
      <w:commentRangeStart w:id="21"/>
      <w:r w:rsidR="000A16DA" w:rsidRPr="0074741F">
        <w:t>, n</w:t>
      </w:r>
      <w:r w:rsidR="00085AFF" w:rsidRPr="0074741F">
        <w:rPr>
          <w:szCs w:val="20"/>
        </w:rPr>
        <w:t xml:space="preserve">ew </w:t>
      </w:r>
      <w:r w:rsidR="00077BF1" w:rsidRPr="0074741F">
        <w:rPr>
          <w:b/>
          <w:bCs/>
          <w:szCs w:val="20"/>
        </w:rPr>
        <w:t>G</w:t>
      </w:r>
      <w:r w:rsidR="00085AFF" w:rsidRPr="0074741F">
        <w:rPr>
          <w:b/>
          <w:bCs/>
          <w:szCs w:val="20"/>
        </w:rPr>
        <w:t>enerators</w:t>
      </w:r>
      <w:r w:rsidR="00085AFF" w:rsidRPr="0074741F">
        <w:rPr>
          <w:szCs w:val="20"/>
        </w:rPr>
        <w:t xml:space="preserve"> that first sign a bilateral connection agreement with </w:t>
      </w:r>
      <w:r w:rsidR="00085AFF" w:rsidRPr="0074741F">
        <w:rPr>
          <w:b/>
          <w:bCs/>
          <w:szCs w:val="20"/>
        </w:rPr>
        <w:t>The Company</w:t>
      </w:r>
      <w:r w:rsidR="00085AFF" w:rsidRPr="0074741F">
        <w:rPr>
          <w:szCs w:val="20"/>
        </w:rPr>
        <w:t xml:space="preserve"> after the date of implementation </w:t>
      </w:r>
      <w:ins w:id="22" w:author="Mott(ESO), Paul" w:date="2023-03-10T11:34:00Z">
        <w:r w:rsidR="007B70DA" w:rsidRPr="00B96EF8">
          <w:rPr>
            <w:szCs w:val="20"/>
          </w:rPr>
          <w:t xml:space="preserve">of </w:t>
        </w:r>
        <w:r w:rsidR="007B70DA">
          <w:rPr>
            <w:szCs w:val="20"/>
          </w:rPr>
          <w:t xml:space="preserve">the first part of the </w:t>
        </w:r>
        <w:r w:rsidR="007B70DA" w:rsidRPr="00B96EF8">
          <w:rPr>
            <w:szCs w:val="20"/>
          </w:rPr>
          <w:t>GC0156</w:t>
        </w:r>
        <w:r w:rsidR="007B70DA">
          <w:rPr>
            <w:szCs w:val="20"/>
          </w:rPr>
          <w:t xml:space="preserve"> change package</w:t>
        </w:r>
        <w:r w:rsidR="007B70DA" w:rsidRPr="0074741F" w:rsidDel="007B70DA">
          <w:rPr>
            <w:szCs w:val="20"/>
          </w:rPr>
          <w:t xml:space="preserve"> </w:t>
        </w:r>
      </w:ins>
      <w:del w:id="23" w:author="Mott(ESO), Paul" w:date="2023-03-10T11:34:00Z">
        <w:r w:rsidR="00085AFF" w:rsidRPr="0074741F" w:rsidDel="007B70DA">
          <w:rPr>
            <w:szCs w:val="20"/>
          </w:rPr>
          <w:delText xml:space="preserve">of </w:delText>
        </w:r>
      </w:del>
      <w:r w:rsidR="00085AFF" w:rsidRPr="0074741F">
        <w:rPr>
          <w:szCs w:val="20"/>
        </w:rPr>
        <w:t xml:space="preserve">GC0156, will be entitled to the </w:t>
      </w:r>
      <w:r w:rsidR="00085AFF" w:rsidRPr="0074741F">
        <w:t>annual operational expenditure generic allowance</w:t>
      </w:r>
      <w:ins w:id="24" w:author="Mott(ESO), Paul" w:date="2023-03-10T13:04:00Z">
        <w:r w:rsidR="00D15429">
          <w:t>.</w:t>
        </w:r>
      </w:ins>
      <w:r w:rsidR="001939A7">
        <w:t xml:space="preserve">  </w:t>
      </w:r>
      <w:commentRangeEnd w:id="21"/>
      <w:r w:rsidR="0074741F">
        <w:rPr>
          <w:rStyle w:val="CommentReference"/>
          <w:rFonts w:cs="Mangal"/>
        </w:rPr>
        <w:commentReference w:id="21"/>
      </w:r>
    </w:p>
    <w:p w14:paraId="4F925DFF" w14:textId="77777777" w:rsidR="00593E22" w:rsidRDefault="00593E22"/>
    <w:p w14:paraId="20E8547B" w14:textId="745111B0" w:rsidR="00FA2C14" w:rsidRDefault="00F533BD">
      <w:r>
        <w:t>6.37.</w:t>
      </w:r>
      <w:ins w:id="25" w:author="Mott(ESO), Paul" w:date="2023-03-10T13:02:00Z">
        <w:r w:rsidR="00FD4FD0">
          <w:t>5</w:t>
        </w:r>
      </w:ins>
      <w:del w:id="26" w:author="Mott(ESO), Paul" w:date="2023-03-10T13:02:00Z">
        <w:r w:rsidR="002A4A4E" w:rsidDel="00FD4FD0">
          <w:delText>6</w:delText>
        </w:r>
      </w:del>
      <w:r>
        <w:t xml:space="preserve"> The process for assessing claims will involve the establishment and maintenance of an independent claims committee, made up of independent experts not currently working for any </w:t>
      </w:r>
      <w:r w:rsidR="00AD4D22">
        <w:rPr>
          <w:b/>
          <w:bCs/>
        </w:rPr>
        <w:t>User</w:t>
      </w:r>
      <w:r w:rsidR="000B4223">
        <w:rPr>
          <w:b/>
          <w:bCs/>
        </w:rPr>
        <w:t xml:space="preserve"> </w:t>
      </w:r>
      <w:r w:rsidR="000B4223" w:rsidRPr="00E762E0">
        <w:t>or</w:t>
      </w:r>
      <w:r w:rsidR="000B4223">
        <w:rPr>
          <w:b/>
          <w:bCs/>
        </w:rPr>
        <w:t xml:space="preserve"> The Company </w:t>
      </w:r>
      <w:r>
        <w:t xml:space="preserve">and who have not worked for any </w:t>
      </w:r>
      <w:r w:rsidR="00AD4D22" w:rsidRPr="00E762E0">
        <w:rPr>
          <w:b/>
          <w:bCs/>
        </w:rPr>
        <w:t>User</w:t>
      </w:r>
      <w:r w:rsidR="00AD4D22">
        <w:t xml:space="preserve"> </w:t>
      </w:r>
      <w:r w:rsidR="009A7504" w:rsidRPr="00E762E0">
        <w:t>or</w:t>
      </w:r>
      <w:r w:rsidR="009A7504">
        <w:rPr>
          <w:b/>
          <w:bCs/>
        </w:rPr>
        <w:t xml:space="preserve"> The Company </w:t>
      </w:r>
      <w:r>
        <w:t xml:space="preserve">for the previous 12 months.  </w:t>
      </w:r>
      <w:r w:rsidR="00CF52B9">
        <w:t xml:space="preserve">The independent experts will have to each sign a declaration to this effect.  </w:t>
      </w:r>
      <w:r>
        <w:t xml:space="preserve">The </w:t>
      </w:r>
      <w:r w:rsidRPr="000A7491">
        <w:rPr>
          <w:b/>
          <w:bCs/>
        </w:rPr>
        <w:t xml:space="preserve">CUSC </w:t>
      </w:r>
      <w:r w:rsidR="00220BBD">
        <w:rPr>
          <w:b/>
          <w:bCs/>
        </w:rPr>
        <w:t>P</w:t>
      </w:r>
      <w:r w:rsidRPr="000A7491">
        <w:rPr>
          <w:b/>
          <w:bCs/>
        </w:rPr>
        <w:t>anel</w:t>
      </w:r>
      <w:r>
        <w:t xml:space="preserve"> will be required to specify and from time to time review the number of members needed on this committee, bearing in mind that its members may work on assessment of claims on a part-time basis with seasonal variations in the committee’s workload.  </w:t>
      </w:r>
    </w:p>
    <w:p w14:paraId="6AFDC63B" w14:textId="77777777" w:rsidR="00593E22" w:rsidRDefault="00593E22"/>
    <w:p w14:paraId="20E8547C" w14:textId="14A2A648" w:rsidR="00FA2C14" w:rsidRDefault="00F533BD">
      <w:r>
        <w:t>6.37.</w:t>
      </w:r>
      <w:ins w:id="27" w:author="Mott(ESO), Paul" w:date="2023-03-10T13:02:00Z">
        <w:r w:rsidR="00FD4FD0">
          <w:t>6</w:t>
        </w:r>
      </w:ins>
      <w:del w:id="28" w:author="Mott(ESO), Paul" w:date="2023-03-10T13:02:00Z">
        <w:r w:rsidR="002A4A4E" w:rsidDel="00FD4FD0">
          <w:delText>7</w:delText>
        </w:r>
      </w:del>
      <w:r>
        <w:t xml:space="preserve"> </w:t>
      </w:r>
      <w:r w:rsidR="00801997">
        <w:t>Neither t</w:t>
      </w:r>
      <w:r>
        <w:t xml:space="preserve">he </w:t>
      </w:r>
      <w:r w:rsidRPr="000A7491">
        <w:rPr>
          <w:b/>
          <w:bCs/>
        </w:rPr>
        <w:t xml:space="preserve">CUSC </w:t>
      </w:r>
      <w:r w:rsidR="00220BBD">
        <w:rPr>
          <w:b/>
          <w:bCs/>
        </w:rPr>
        <w:t>P</w:t>
      </w:r>
      <w:r w:rsidRPr="000A7491">
        <w:rPr>
          <w:b/>
          <w:bCs/>
        </w:rPr>
        <w:t>anel</w:t>
      </w:r>
      <w:r>
        <w:t xml:space="preserve"> </w:t>
      </w:r>
      <w:r w:rsidR="004B4775">
        <w:t xml:space="preserve">nor </w:t>
      </w:r>
      <w:r w:rsidR="009A13FB">
        <w:rPr>
          <w:b/>
          <w:bCs/>
        </w:rPr>
        <w:t xml:space="preserve">The Company </w:t>
      </w:r>
      <w:r>
        <w:t xml:space="preserve">will play </w:t>
      </w:r>
      <w:r w:rsidR="0041090D">
        <w:t xml:space="preserve">any </w:t>
      </w:r>
      <w:r>
        <w:t xml:space="preserve">part in the </w:t>
      </w:r>
      <w:r w:rsidR="00F63913">
        <w:t xml:space="preserve">selection </w:t>
      </w:r>
      <w:r>
        <w:t xml:space="preserve">of members of the independent claims </w:t>
      </w:r>
      <w:proofErr w:type="gramStart"/>
      <w:r>
        <w:t>committee</w:t>
      </w:r>
      <w:r w:rsidR="009C62AF">
        <w:t>, but</w:t>
      </w:r>
      <w:proofErr w:type="gramEnd"/>
      <w:r w:rsidR="009C62AF">
        <w:t xml:space="preserve"> will be advised </w:t>
      </w:r>
      <w:r w:rsidR="00287C4F">
        <w:t>and updated as necessary o</w:t>
      </w:r>
      <w:r w:rsidR="009C62AF">
        <w:t>f its membership</w:t>
      </w:r>
      <w:r>
        <w:t xml:space="preserve">.  Members will be </w:t>
      </w:r>
      <w:r w:rsidR="0028608B">
        <w:t>selected for</w:t>
      </w:r>
      <w:r>
        <w:t xml:space="preserve"> the independent claims committee by the President of the Chartered Institute of Arbitrators.     The daily pay rate of committee members will be decided by the President of the Chartered Institute of Arbitrators.  </w:t>
      </w:r>
      <w:r w:rsidR="00FB08E9" w:rsidRPr="000A7491">
        <w:rPr>
          <w:b/>
          <w:bCs/>
        </w:rPr>
        <w:t>The Company</w:t>
      </w:r>
      <w:r>
        <w:t xml:space="preserve"> will play no role in </w:t>
      </w:r>
      <w:r>
        <w:lastRenderedPageBreak/>
        <w:t xml:space="preserve">managing its work or setting its pay rate.  </w:t>
      </w:r>
      <w:r w:rsidR="00FB08E9" w:rsidRPr="00215E20">
        <w:rPr>
          <w:b/>
          <w:bCs/>
        </w:rPr>
        <w:t>The Company</w:t>
      </w:r>
      <w:r w:rsidR="001E003A">
        <w:rPr>
          <w:b/>
          <w:bCs/>
        </w:rPr>
        <w:t xml:space="preserve"> </w:t>
      </w:r>
      <w:r>
        <w:t xml:space="preserve">will pay members of </w:t>
      </w:r>
      <w:proofErr w:type="gramStart"/>
      <w:r>
        <w:t>the  independent</w:t>
      </w:r>
      <w:proofErr w:type="gramEnd"/>
      <w:r>
        <w:t xml:space="preserve"> claims committee the rate that has been set for their work upon receipt of their </w:t>
      </w:r>
      <w:r w:rsidR="00C33D04">
        <w:t>invoice</w:t>
      </w:r>
      <w:r>
        <w:t xml:space="preserve">.  </w:t>
      </w:r>
      <w:r w:rsidR="00FB08E9" w:rsidRPr="00215E20">
        <w:rPr>
          <w:b/>
          <w:bCs/>
        </w:rPr>
        <w:t>The Company</w:t>
      </w:r>
      <w:r w:rsidR="00115045">
        <w:rPr>
          <w:b/>
          <w:bCs/>
        </w:rPr>
        <w:t xml:space="preserve"> </w:t>
      </w:r>
      <w:r>
        <w:t xml:space="preserve">will recover the costs of the remuneration of the independent claims committee via </w:t>
      </w:r>
      <w:r w:rsidR="0024370C">
        <w:rPr>
          <w:b/>
          <w:bCs/>
        </w:rPr>
        <w:t>Balancing Services Use of System Charges</w:t>
      </w:r>
      <w:r>
        <w:t xml:space="preserve">, along with the costs of claims </w:t>
      </w:r>
      <w:r w:rsidR="00E41D03">
        <w:rPr>
          <w:kern w:val="0"/>
        </w:rPr>
        <w:t xml:space="preserve">validated by the committee </w:t>
      </w:r>
      <w:r>
        <w:t xml:space="preserve">and </w:t>
      </w:r>
      <w:r w:rsidR="008D54F3">
        <w:rPr>
          <w:kern w:val="0"/>
        </w:rPr>
        <w:t xml:space="preserve">any </w:t>
      </w:r>
      <w:r>
        <w:t>operational cost allowances</w:t>
      </w:r>
      <w:r w:rsidR="003066B5">
        <w:t xml:space="preserve"> </w:t>
      </w:r>
      <w:r w:rsidR="003066B5">
        <w:rPr>
          <w:kern w:val="0"/>
        </w:rPr>
        <w:t xml:space="preserve">claimed by Users in accordance with </w:t>
      </w:r>
      <w:r w:rsidR="00E05F74">
        <w:rPr>
          <w:kern w:val="0"/>
        </w:rPr>
        <w:t>6.37.</w:t>
      </w:r>
      <w:ins w:id="29" w:author="Mott(ESO), Paul" w:date="2023-03-10T13:11:00Z">
        <w:r w:rsidR="00D34AF8">
          <w:rPr>
            <w:kern w:val="0"/>
          </w:rPr>
          <w:t>4</w:t>
        </w:r>
      </w:ins>
      <w:del w:id="30" w:author="Mott(ESO), Paul" w:date="2023-03-10T13:11:00Z">
        <w:r w:rsidR="00535B0D" w:rsidDel="00D34AF8">
          <w:rPr>
            <w:kern w:val="0"/>
          </w:rPr>
          <w:delText>5</w:delText>
        </w:r>
      </w:del>
      <w:r>
        <w:t>.</w:t>
      </w:r>
    </w:p>
    <w:p w14:paraId="43AC8FB9" w14:textId="77777777" w:rsidR="00593E22" w:rsidRDefault="00593E22"/>
    <w:p w14:paraId="20E8547D" w14:textId="013C8022" w:rsidR="00FA2C14" w:rsidRDefault="00F533BD">
      <w:r>
        <w:t>6.37.</w:t>
      </w:r>
      <w:ins w:id="31" w:author="Mott(ESO), Paul" w:date="2023-03-10T13:02:00Z">
        <w:r w:rsidR="00FD4FD0">
          <w:t>7</w:t>
        </w:r>
      </w:ins>
      <w:del w:id="32" w:author="Mott(ESO), Paul" w:date="2023-03-10T13:02:00Z">
        <w:r w:rsidR="002A4A4E" w:rsidDel="00FD4FD0">
          <w:delText>8</w:delText>
        </w:r>
      </w:del>
      <w:r>
        <w:t xml:space="preserve"> </w:t>
      </w:r>
      <w:r w:rsidR="00336BBC">
        <w:rPr>
          <w:kern w:val="0"/>
        </w:rPr>
        <w:t xml:space="preserve">Whilst </w:t>
      </w:r>
      <w:r w:rsidR="00336BBC">
        <w:t>t</w:t>
      </w:r>
      <w:r>
        <w:t>here is no time limit on how long the independent claims committee may take to assess a claim, or to initially set the operational cost allowance</w:t>
      </w:r>
      <w:r w:rsidR="00AB4CAA" w:rsidRPr="00AB4CAA">
        <w:t xml:space="preserve"> </w:t>
      </w:r>
      <w:r w:rsidR="00AB4CAA">
        <w:t>bands, the intention is that the claims should be validated expeditiously by the committee and that the allowance bands should be established as soon as relevant information is available to the committee to reasonably determine them</w:t>
      </w:r>
      <w:r>
        <w:t xml:space="preserve">. </w:t>
      </w:r>
    </w:p>
    <w:p w14:paraId="35C781E3" w14:textId="77777777" w:rsidR="00593E22" w:rsidRDefault="00593E22"/>
    <w:p w14:paraId="17FE1950" w14:textId="2DAD18F9" w:rsidR="00C94A83" w:rsidRDefault="00F533BD" w:rsidP="00C94A83">
      <w:pPr>
        <w:suppressAutoHyphens w:val="0"/>
        <w:rPr>
          <w:rFonts w:ascii="Times New Roman" w:hAnsi="Times New Roman" w:cs="Times New Roman"/>
          <w:kern w:val="0"/>
          <w:lang w:eastAsia="en-GB" w:bidi="ar-SA"/>
        </w:rPr>
      </w:pPr>
      <w:r>
        <w:t>6.37.</w:t>
      </w:r>
      <w:ins w:id="33" w:author="Mott(ESO), Paul" w:date="2023-03-10T13:02:00Z">
        <w:r w:rsidR="00FD4FD0">
          <w:t>8</w:t>
        </w:r>
      </w:ins>
      <w:del w:id="34" w:author="Mott(ESO), Paul" w:date="2023-03-10T13:02:00Z">
        <w:r w:rsidR="002A4A4E" w:rsidDel="00FD4FD0">
          <w:delText>9</w:delText>
        </w:r>
      </w:del>
      <w:r>
        <w:t xml:space="preserve"> Where the </w:t>
      </w:r>
      <w:r w:rsidRPr="000A7491">
        <w:rPr>
          <w:b/>
          <w:bCs/>
        </w:rPr>
        <w:t xml:space="preserve">CUSC </w:t>
      </w:r>
      <w:r w:rsidR="0013611A">
        <w:rPr>
          <w:b/>
          <w:bCs/>
        </w:rPr>
        <w:t>P</w:t>
      </w:r>
      <w:r w:rsidRPr="000A7491">
        <w:rPr>
          <w:b/>
          <w:bCs/>
        </w:rPr>
        <w:t>anel</w:t>
      </w:r>
      <w:r>
        <w:t xml:space="preserve"> becomes aware of a conflict of interest or any other impropriety or cause for concern affecting a member of the independent claims committee, the </w:t>
      </w:r>
      <w:r w:rsidR="00FB08E9" w:rsidRPr="000A7491">
        <w:rPr>
          <w:b/>
          <w:bCs/>
        </w:rPr>
        <w:t xml:space="preserve">CUSC </w:t>
      </w:r>
      <w:r w:rsidRPr="000A7491">
        <w:rPr>
          <w:b/>
          <w:bCs/>
        </w:rPr>
        <w:t>Panel</w:t>
      </w:r>
      <w:r>
        <w:t xml:space="preserve"> </w:t>
      </w:r>
      <w:r w:rsidR="00446DA6">
        <w:rPr>
          <w:kern w:val="0"/>
        </w:rPr>
        <w:t xml:space="preserve">shall raise this with the person concerned and then the </w:t>
      </w:r>
      <w:r w:rsidR="00446DA6" w:rsidRPr="001E003A">
        <w:rPr>
          <w:b/>
          <w:bCs/>
          <w:kern w:val="0"/>
        </w:rPr>
        <w:t>CUSC Panel</w:t>
      </w:r>
      <w:r w:rsidR="00446DA6">
        <w:rPr>
          <w:kern w:val="0"/>
        </w:rPr>
        <w:t xml:space="preserve"> </w:t>
      </w:r>
      <w:r>
        <w:t xml:space="preserve">may after discussion at its next meeting, by majority vote, at its absolute discretion, </w:t>
      </w:r>
      <w:r w:rsidR="00C94A83">
        <w:rPr>
          <w:kern w:val="0"/>
        </w:rPr>
        <w:t xml:space="preserve">recommend to </w:t>
      </w:r>
      <w:r w:rsidR="00C94A83" w:rsidRPr="001E003A">
        <w:rPr>
          <w:b/>
          <w:bCs/>
          <w:kern w:val="0"/>
        </w:rPr>
        <w:t>The Authority</w:t>
      </w:r>
      <w:r w:rsidR="00C94A83">
        <w:rPr>
          <w:kern w:val="0"/>
        </w:rPr>
        <w:t xml:space="preserve"> to strike them off the committee.   If </w:t>
      </w:r>
      <w:r w:rsidR="00C94A83" w:rsidRPr="001E003A">
        <w:rPr>
          <w:b/>
          <w:bCs/>
          <w:kern w:val="0"/>
        </w:rPr>
        <w:t>The Authority</w:t>
      </w:r>
      <w:r w:rsidR="00C94A83">
        <w:rPr>
          <w:kern w:val="0"/>
        </w:rPr>
        <w:t xml:space="preserve"> agrees with the recommendation from the </w:t>
      </w:r>
      <w:r w:rsidR="00C94A83" w:rsidRPr="001E003A">
        <w:rPr>
          <w:b/>
          <w:bCs/>
          <w:kern w:val="0"/>
        </w:rPr>
        <w:t>CUSC Panel</w:t>
      </w:r>
      <w:r w:rsidR="00C94A83">
        <w:rPr>
          <w:kern w:val="0"/>
        </w:rPr>
        <w:t xml:space="preserve"> then </w:t>
      </w:r>
      <w:r w:rsidR="00C94A83" w:rsidRPr="001E003A">
        <w:rPr>
          <w:b/>
          <w:bCs/>
          <w:kern w:val="0"/>
        </w:rPr>
        <w:t>The Company</w:t>
      </w:r>
      <w:r w:rsidR="00C94A83">
        <w:rPr>
          <w:kern w:val="0"/>
        </w:rPr>
        <w:t xml:space="preserve"> shall notify the person concerned accordingly and shall, forthwith, cease to pay them for future work.</w:t>
      </w:r>
      <w:r w:rsidR="00C94A83">
        <w:rPr>
          <w:rFonts w:ascii="Times New Roman" w:hAnsi="Times New Roman" w:cs="Times New Roman"/>
          <w:kern w:val="0"/>
          <w:lang w:eastAsia="en-GB" w:bidi="ar-SA"/>
        </w:rPr>
        <w:t xml:space="preserve"> </w:t>
      </w:r>
    </w:p>
    <w:p w14:paraId="33C64791" w14:textId="001871B2" w:rsidR="00593E22" w:rsidRDefault="00593E22"/>
    <w:p w14:paraId="20E8547F" w14:textId="6783A4CD" w:rsidR="00FA2C14" w:rsidRDefault="00F533BD">
      <w:r>
        <w:t>6.37.</w:t>
      </w:r>
      <w:ins w:id="35" w:author="Mott(ESO), Paul" w:date="2023-03-10T13:03:00Z">
        <w:r w:rsidR="00FD4FD0">
          <w:t>9</w:t>
        </w:r>
      </w:ins>
      <w:del w:id="36" w:author="Mott(ESO), Paul" w:date="2023-03-10T13:02:00Z">
        <w:r w:rsidR="00001760" w:rsidDel="00FD4FD0">
          <w:delText>1</w:delText>
        </w:r>
        <w:r w:rsidR="002A4A4E" w:rsidDel="00FD4FD0">
          <w:delText>0</w:delText>
        </w:r>
      </w:del>
      <w:r>
        <w:t xml:space="preserve"> One or more members of </w:t>
      </w:r>
      <w:r w:rsidRPr="000A7491">
        <w:rPr>
          <w:b/>
          <w:bCs/>
        </w:rPr>
        <w:t>The Authority</w:t>
      </w:r>
      <w:r>
        <w:t xml:space="preserve"> will have the right to attend meetings of the independent claims committee if they wish to</w:t>
      </w:r>
      <w:r w:rsidR="00D265A7">
        <w:t xml:space="preserve"> </w:t>
      </w:r>
      <w:r w:rsidR="00D265A7">
        <w:rPr>
          <w:kern w:val="0"/>
        </w:rPr>
        <w:t>and they shall receive copies of all internal papers etc., pertaining to the work of the committee including, but not limited to, details of all claim submissions from claimants</w:t>
      </w:r>
      <w:r>
        <w:t>.</w:t>
      </w:r>
      <w:r w:rsidR="00EA18ED">
        <w:t xml:space="preserve">  </w:t>
      </w:r>
    </w:p>
    <w:p w14:paraId="1B98B2EE" w14:textId="77777777" w:rsidR="00593E22" w:rsidRPr="0018323E" w:rsidRDefault="00593E22"/>
    <w:p w14:paraId="20E85480" w14:textId="41D8C974" w:rsidR="00FA2C14" w:rsidRDefault="00F533BD">
      <w:r>
        <w:t>6.37.1</w:t>
      </w:r>
      <w:ins w:id="37" w:author="Mott(ESO), Paul" w:date="2023-03-10T13:03:00Z">
        <w:r w:rsidR="00FD4FD0">
          <w:t>0</w:t>
        </w:r>
      </w:ins>
      <w:del w:id="38" w:author="Mott(ESO), Paul" w:date="2023-03-10T13:03:00Z">
        <w:r w:rsidR="002A4A4E" w:rsidDel="00FD4FD0">
          <w:delText>1</w:delText>
        </w:r>
      </w:del>
      <w:r>
        <w:t xml:space="preserve">  Each claimant shall use reasonable endeavours, exercising good industry practice, to identify if compliance with the GC0156 </w:t>
      </w:r>
      <w:r w:rsidR="00FB08E9" w:rsidRPr="000A7491">
        <w:rPr>
          <w:b/>
          <w:bCs/>
        </w:rPr>
        <w:t>G</w:t>
      </w:r>
      <w:r w:rsidRPr="000A7491">
        <w:rPr>
          <w:b/>
          <w:bCs/>
        </w:rPr>
        <w:t xml:space="preserve">rid </w:t>
      </w:r>
      <w:r w:rsidR="00FB08E9" w:rsidRPr="000A7491">
        <w:rPr>
          <w:b/>
          <w:bCs/>
        </w:rPr>
        <w:t>C</w:t>
      </w:r>
      <w:r w:rsidRPr="000A7491">
        <w:rPr>
          <w:b/>
          <w:bCs/>
        </w:rPr>
        <w:t>ode</w:t>
      </w:r>
      <w:r>
        <w:t xml:space="preserve"> requirements could be achieved at a materially lower cost by meeting a lesser technical requirement (such as by providing resilience </w:t>
      </w:r>
      <w:r w:rsidR="00B77B14">
        <w:rPr>
          <w:kern w:val="0"/>
        </w:rPr>
        <w:t xml:space="preserve">at their asset </w:t>
      </w:r>
      <w:r>
        <w:t xml:space="preserve">for </w:t>
      </w:r>
      <w:r w:rsidR="0097084C">
        <w:t xml:space="preserve">fewer </w:t>
      </w:r>
      <w:r>
        <w:t xml:space="preserve">than 72 hours) and if so, then they shall advise </w:t>
      </w:r>
      <w:r w:rsidR="00380C7E" w:rsidRPr="004E065D">
        <w:rPr>
          <w:b/>
          <w:bCs/>
        </w:rPr>
        <w:t>The Company</w:t>
      </w:r>
      <w:r>
        <w:t xml:space="preserve"> accordingly and liaise with </w:t>
      </w:r>
      <w:r w:rsidR="00ED376A" w:rsidRPr="004E065D">
        <w:rPr>
          <w:b/>
          <w:bCs/>
        </w:rPr>
        <w:t>The Company</w:t>
      </w:r>
      <w:r>
        <w:t xml:space="preserve"> about possible solutions associated with a </w:t>
      </w:r>
      <w:r w:rsidR="00E821EF">
        <w:t xml:space="preserve">request </w:t>
      </w:r>
      <w:r w:rsidR="004E5055">
        <w:t xml:space="preserve">to </w:t>
      </w:r>
      <w:r w:rsidR="004E5055" w:rsidRPr="00215E20">
        <w:rPr>
          <w:b/>
          <w:bCs/>
        </w:rPr>
        <w:t>The Authority</w:t>
      </w:r>
      <w:r w:rsidR="004E5055">
        <w:t xml:space="preserve"> </w:t>
      </w:r>
      <w:r w:rsidR="00E821EF">
        <w:t xml:space="preserve">for a </w:t>
      </w:r>
      <w:r>
        <w:t>derogation</w:t>
      </w:r>
      <w:r w:rsidR="00E821EF">
        <w:t xml:space="preserve"> against the </w:t>
      </w:r>
      <w:r w:rsidR="00E821EF">
        <w:rPr>
          <w:b/>
          <w:bCs/>
        </w:rPr>
        <w:t>Grid Code</w:t>
      </w:r>
      <w:r w:rsidR="002C1E2C">
        <w:rPr>
          <w:b/>
          <w:bCs/>
        </w:rPr>
        <w:t xml:space="preserve"> </w:t>
      </w:r>
      <w:r w:rsidR="002C1E2C">
        <w:rPr>
          <w:kern w:val="0"/>
        </w:rPr>
        <w:t>to the lesser level of resilience</w:t>
      </w:r>
      <w:r>
        <w:t xml:space="preserve">.  If appropriate, they shall seek a derogation </w:t>
      </w:r>
      <w:r w:rsidR="007A12B1">
        <w:t xml:space="preserve">against the </w:t>
      </w:r>
      <w:r w:rsidR="007A12B1">
        <w:rPr>
          <w:b/>
          <w:bCs/>
        </w:rPr>
        <w:t>Grid Code</w:t>
      </w:r>
      <w:r w:rsidR="007A12B1">
        <w:t xml:space="preserve"> </w:t>
      </w:r>
      <w:r>
        <w:t xml:space="preserve">from </w:t>
      </w:r>
      <w:r w:rsidR="004E5055" w:rsidRPr="00215E20">
        <w:rPr>
          <w:b/>
          <w:bCs/>
        </w:rPr>
        <w:t>The Authority</w:t>
      </w:r>
      <w:r w:rsidR="004E5055">
        <w:t xml:space="preserve"> </w:t>
      </w:r>
      <w:r>
        <w:t xml:space="preserve">on that basis. If the derogation request is denied, then a claim can be </w:t>
      </w:r>
      <w:r w:rsidRPr="001F1F37">
        <w:t>submitted</w:t>
      </w:r>
      <w:r w:rsidR="00F974A2" w:rsidRPr="001F1F37">
        <w:t>,</w:t>
      </w:r>
      <w:r w:rsidR="00F974A2" w:rsidRPr="001F1F37">
        <w:rPr>
          <w:kern w:val="0"/>
        </w:rPr>
        <w:t xml:space="preserve"> by the claimant,</w:t>
      </w:r>
      <w:r w:rsidRPr="001F1F37">
        <w:t xml:space="preserve"> for assessment by the independent claims committee</w:t>
      </w:r>
      <w:r w:rsidR="00AF0214" w:rsidRPr="001F1F37">
        <w:t xml:space="preserve"> as per this section 6.37</w:t>
      </w:r>
      <w:r w:rsidRPr="001F1F37">
        <w:t xml:space="preserve">.   </w:t>
      </w:r>
      <w:r w:rsidR="00E10990" w:rsidRPr="001F1F37">
        <w:t xml:space="preserve">If the derogation request is still being assessed by </w:t>
      </w:r>
      <w:r w:rsidR="00E10990" w:rsidRPr="001F1F37">
        <w:rPr>
          <w:b/>
          <w:bCs/>
        </w:rPr>
        <w:t>The Authorit</w:t>
      </w:r>
      <w:r w:rsidR="00246AA0" w:rsidRPr="001F1F37">
        <w:rPr>
          <w:b/>
          <w:bCs/>
        </w:rPr>
        <w:t>y</w:t>
      </w:r>
      <w:r w:rsidR="00246AA0" w:rsidRPr="001F1F37">
        <w:t xml:space="preserve"> on the </w:t>
      </w:r>
      <w:proofErr w:type="gramStart"/>
      <w:r w:rsidR="00246AA0" w:rsidRPr="001F1F37">
        <w:t>31</w:t>
      </w:r>
      <w:r w:rsidR="00246AA0" w:rsidRPr="001F1F37">
        <w:rPr>
          <w:vertAlign w:val="superscript"/>
        </w:rPr>
        <w:t>st</w:t>
      </w:r>
      <w:proofErr w:type="gramEnd"/>
      <w:r w:rsidR="00246AA0" w:rsidRPr="001F1F37">
        <w:t xml:space="preserve"> December 202</w:t>
      </w:r>
      <w:r w:rsidR="00A12F6A" w:rsidRPr="001F1F37">
        <w:t>6</w:t>
      </w:r>
      <w:r w:rsidR="00A12F6A">
        <w:t xml:space="preserve">, then </w:t>
      </w:r>
      <w:r w:rsidR="00C950BC">
        <w:t xml:space="preserve">the capital cost claim </w:t>
      </w:r>
      <w:commentRangeStart w:id="39"/>
      <w:r w:rsidR="00C950BC">
        <w:t>will be stayed until the time of determination of the derogation request</w:t>
      </w:r>
      <w:r w:rsidR="000F0070">
        <w:t xml:space="preserve"> by </w:t>
      </w:r>
      <w:r w:rsidR="000F0070">
        <w:rPr>
          <w:b/>
          <w:bCs/>
        </w:rPr>
        <w:t>The Authority</w:t>
      </w:r>
      <w:r w:rsidR="00C950BC">
        <w:t xml:space="preserve">, after which the claimant may, if the derogation </w:t>
      </w:r>
      <w:r w:rsidR="004F0B05">
        <w:t xml:space="preserve">request </w:t>
      </w:r>
      <w:r w:rsidR="00C950BC">
        <w:t>is unsuccessful, submit within 5 working days, its claim to the committee</w:t>
      </w:r>
      <w:r w:rsidR="004F0B05">
        <w:t xml:space="preserve"> for consideration</w:t>
      </w:r>
      <w:r w:rsidR="00C950BC">
        <w:t xml:space="preserve">. </w:t>
      </w:r>
      <w:commentRangeEnd w:id="39"/>
      <w:r w:rsidR="001F1F37">
        <w:rPr>
          <w:rStyle w:val="CommentReference"/>
          <w:rFonts w:cs="Mangal"/>
        </w:rPr>
        <w:commentReference w:id="39"/>
      </w:r>
    </w:p>
    <w:p w14:paraId="5D79B862" w14:textId="77777777" w:rsidR="00593E22" w:rsidRPr="00246AA0" w:rsidRDefault="00593E22"/>
    <w:p w14:paraId="20E85483" w14:textId="645CF7CC" w:rsidR="00FA2C14" w:rsidRDefault="00F533BD">
      <w:r>
        <w:t>6.37.1</w:t>
      </w:r>
      <w:ins w:id="40" w:author="Mott(ESO), Paul" w:date="2023-03-10T13:03:00Z">
        <w:r w:rsidR="00FD4FD0">
          <w:t xml:space="preserve">1 </w:t>
        </w:r>
      </w:ins>
      <w:del w:id="41" w:author="Mott(ESO), Paul" w:date="2023-03-10T13:03:00Z">
        <w:r w:rsidR="002A4A4E" w:rsidDel="00FD4FD0">
          <w:delText>2</w:delText>
        </w:r>
        <w:r w:rsidDel="00FD4FD0">
          <w:delText xml:space="preserve"> </w:delText>
        </w:r>
      </w:del>
      <w:r w:rsidR="001326FD">
        <w:t>N</w:t>
      </w:r>
      <w:r>
        <w:t xml:space="preserve">ote that in the event of any </w:t>
      </w:r>
      <w:r w:rsidR="009A14E7" w:rsidRPr="00490953">
        <w:rPr>
          <w:b/>
          <w:bCs/>
        </w:rPr>
        <w:t>G</w:t>
      </w:r>
      <w:r w:rsidRPr="00490953">
        <w:rPr>
          <w:b/>
          <w:bCs/>
        </w:rPr>
        <w:t>enerator</w:t>
      </w:r>
      <w:r>
        <w:t xml:space="preserve"> receiving a system restoration instruction after a system shutdown, entirely separately from these </w:t>
      </w:r>
      <w:r w:rsidRPr="000A7491">
        <w:rPr>
          <w:b/>
          <w:bCs/>
        </w:rPr>
        <w:t>CUSC</w:t>
      </w:r>
      <w:r>
        <w:t xml:space="preserve"> provisions, ‘Avoidable Cost’ claims </w:t>
      </w:r>
      <w:proofErr w:type="gramStart"/>
      <w:r>
        <w:t>are able to</w:t>
      </w:r>
      <w:proofErr w:type="gramEnd"/>
      <w:r>
        <w:t xml:space="preserve"> be made by the relevant </w:t>
      </w:r>
      <w:r w:rsidR="00354AEF" w:rsidRPr="00490953">
        <w:rPr>
          <w:b/>
          <w:bCs/>
        </w:rPr>
        <w:t>G</w:t>
      </w:r>
      <w:r w:rsidRPr="00490953">
        <w:rPr>
          <w:b/>
          <w:bCs/>
        </w:rPr>
        <w:t>enerator</w:t>
      </w:r>
      <w:r>
        <w:t xml:space="preserve"> under the </w:t>
      </w:r>
      <w:r w:rsidRPr="000A7491">
        <w:rPr>
          <w:b/>
          <w:bCs/>
        </w:rPr>
        <w:t>Balancing and Settlement Code</w:t>
      </w:r>
      <w:r>
        <w:t>.  Th</w:t>
      </w:r>
      <w:r w:rsidR="0066071D">
        <w:t>o</w:t>
      </w:r>
      <w:r>
        <w:t xml:space="preserve">se </w:t>
      </w:r>
      <w:r w:rsidR="0066071D">
        <w:rPr>
          <w:kern w:val="0"/>
        </w:rPr>
        <w:t xml:space="preserve">‘Avoidable Cost’ claims </w:t>
      </w:r>
      <w:r>
        <w:t xml:space="preserve">are of a very different nature to these </w:t>
      </w:r>
      <w:r w:rsidRPr="000A7491">
        <w:rPr>
          <w:b/>
          <w:bCs/>
        </w:rPr>
        <w:t>CUSC</w:t>
      </w:r>
      <w:r>
        <w:t xml:space="preserve"> </w:t>
      </w:r>
      <w:r w:rsidR="00AF2990">
        <w:t xml:space="preserve">GC0156 </w:t>
      </w:r>
      <w:r>
        <w:t xml:space="preserve">cost claims, and </w:t>
      </w:r>
      <w:r w:rsidR="00516A5B">
        <w:rPr>
          <w:kern w:val="0"/>
        </w:rPr>
        <w:t xml:space="preserve">such ‘Avoidable Costs’ </w:t>
      </w:r>
      <w:r w:rsidR="00516A5B">
        <w:t xml:space="preserve">should </w:t>
      </w:r>
      <w:r>
        <w:t xml:space="preserve">not be claimed for under these CUSC </w:t>
      </w:r>
      <w:r w:rsidR="005A4611">
        <w:t xml:space="preserve">GC0156 </w:t>
      </w:r>
      <w:r>
        <w:t>provisions.</w:t>
      </w:r>
      <w:r w:rsidR="001326FD">
        <w:t xml:space="preserve">  Successful claims under </w:t>
      </w:r>
      <w:r w:rsidR="001326FD" w:rsidRPr="000A7491">
        <w:rPr>
          <w:b/>
          <w:bCs/>
        </w:rPr>
        <w:t>CUSC</w:t>
      </w:r>
      <w:r w:rsidR="001326FD">
        <w:t xml:space="preserve"> 6.37 are to be notified to </w:t>
      </w:r>
      <w:proofErr w:type="spellStart"/>
      <w:r w:rsidR="001326FD">
        <w:t>Elexon</w:t>
      </w:r>
      <w:proofErr w:type="spellEnd"/>
      <w:r w:rsidR="001326FD">
        <w:t xml:space="preserve"> so it can make sure that the same costs are not being claimed under the </w:t>
      </w:r>
      <w:r w:rsidR="001326FD" w:rsidRPr="00215E20">
        <w:rPr>
          <w:b/>
          <w:bCs/>
        </w:rPr>
        <w:t>Balancing and Settlement Code</w:t>
      </w:r>
      <w:r w:rsidR="001326FD">
        <w:rPr>
          <w:b/>
          <w:bCs/>
        </w:rPr>
        <w:t xml:space="preserve"> </w:t>
      </w:r>
      <w:r w:rsidR="001326FD">
        <w:t>as have been claimed under t</w:t>
      </w:r>
      <w:r w:rsidR="00DF57CD">
        <w:t xml:space="preserve">hese </w:t>
      </w:r>
      <w:r w:rsidR="009C6F55">
        <w:t xml:space="preserve">CUSC GC0156 </w:t>
      </w:r>
      <w:r w:rsidR="00DF57CD">
        <w:t xml:space="preserve">provisions.  </w:t>
      </w:r>
    </w:p>
    <w:sectPr w:rsidR="00FA2C14">
      <w:pgSz w:w="11906" w:h="16838"/>
      <w:pgMar w:top="1134" w:right="1134" w:bottom="1134" w:left="1134" w:header="0" w:footer="0" w:gutter="0"/>
      <w:cols w:space="720"/>
      <w:formProt w:val="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ott(ESO), Paul" w:date="2023-02-15T22:00:00Z" w:initials="MP">
    <w:p w14:paraId="688A7100" w14:textId="3FC0B17D" w:rsidR="001F207B" w:rsidRPr="001F207B" w:rsidRDefault="001F207B" w:rsidP="001F207B">
      <w:pPr>
        <w:rPr>
          <w:rFonts w:cs="Arial"/>
          <w:snapToGrid w:val="0"/>
        </w:rPr>
      </w:pPr>
      <w:r>
        <w:rPr>
          <w:rStyle w:val="CommentReference"/>
        </w:rPr>
        <w:annotationRef/>
      </w:r>
      <w:r>
        <w:t>Grid code defines this</w:t>
      </w:r>
      <w:r w:rsidR="004F76EF">
        <w:t xml:space="preserve"> </w:t>
      </w:r>
      <w:r w:rsidR="00195229">
        <w:t>o</w:t>
      </w:r>
      <w:r w:rsidR="004F76EF">
        <w:t xml:space="preserve">n </w:t>
      </w:r>
      <w:r w:rsidR="00195229">
        <w:t xml:space="preserve">page 78 </w:t>
      </w:r>
      <w:r w:rsidR="004F76EF">
        <w:t>the glossary introduced by GC0156</w:t>
      </w:r>
      <w:r>
        <w:t xml:space="preserve"> as “</w:t>
      </w:r>
      <w:r>
        <w:rPr>
          <w:rFonts w:cs="Arial"/>
          <w:snapToGrid w:val="0"/>
        </w:rPr>
        <w:t xml:space="preserve">The procedure necessary for a recovery from a </w:t>
      </w:r>
      <w:r>
        <w:rPr>
          <w:rFonts w:cs="Arial"/>
          <w:b/>
          <w:snapToGrid w:val="0"/>
        </w:rPr>
        <w:t>Total Shutdown</w:t>
      </w:r>
      <w:r>
        <w:rPr>
          <w:rFonts w:cs="Arial"/>
          <w:snapToGrid w:val="0"/>
        </w:rPr>
        <w:t xml:space="preserve"> or </w:t>
      </w:r>
      <w:r>
        <w:rPr>
          <w:rFonts w:cs="Arial"/>
          <w:b/>
          <w:snapToGrid w:val="0"/>
        </w:rPr>
        <w:t>Partial Shutdown</w:t>
      </w:r>
      <w:r>
        <w:rPr>
          <w:rFonts w:cs="Arial"/>
          <w:snapToGrid w:val="0"/>
        </w:rPr>
        <w:t>”</w:t>
      </w:r>
    </w:p>
  </w:comment>
  <w:comment w:id="9" w:author="Mott(ESO), Paul" w:date="2023-02-27T19:24:00Z" w:initials="MP">
    <w:p w14:paraId="66694641" w14:textId="0614E3DC" w:rsidR="000C0A09" w:rsidRDefault="000C0A09">
      <w:pPr>
        <w:pStyle w:val="CommentText"/>
      </w:pPr>
      <w:r>
        <w:rPr>
          <w:rStyle w:val="CommentReference"/>
        </w:rPr>
        <w:annotationRef/>
      </w:r>
      <w:r>
        <w:t>New text from GG 24</w:t>
      </w:r>
      <w:r w:rsidRPr="000C0A09">
        <w:rPr>
          <w:vertAlign w:val="superscript"/>
        </w:rPr>
        <w:t>th</w:t>
      </w:r>
      <w:r>
        <w:t xml:space="preserve"> Feb</w:t>
      </w:r>
    </w:p>
  </w:comment>
  <w:comment w:id="10" w:author="Mott(ESO), Paul" w:date="2023-02-27T19:23:00Z" w:initials="MP">
    <w:p w14:paraId="0F865D26" w14:textId="25D82388" w:rsidR="004C4760" w:rsidRDefault="004C4760">
      <w:pPr>
        <w:pStyle w:val="CommentText"/>
      </w:pPr>
      <w:r>
        <w:t xml:space="preserve">Reflects </w:t>
      </w:r>
      <w:r>
        <w:rPr>
          <w:rStyle w:val="CommentReference"/>
        </w:rPr>
        <w:annotationRef/>
      </w:r>
      <w:r>
        <w:t>new change to grid code text 21</w:t>
      </w:r>
      <w:r w:rsidRPr="004C4760">
        <w:rPr>
          <w:vertAlign w:val="superscript"/>
        </w:rPr>
        <w:t>st</w:t>
      </w:r>
      <w:r>
        <w:t xml:space="preserve"> Feb 2023</w:t>
      </w:r>
    </w:p>
  </w:comment>
  <w:comment w:id="13" w:author="Mott(ESO), Paul" w:date="2023-02-27T19:23:00Z" w:initials="MP">
    <w:p w14:paraId="6FC1BEDD" w14:textId="6ED86F4F" w:rsidR="00F00BFC" w:rsidRDefault="00F00BFC">
      <w:pPr>
        <w:pStyle w:val="CommentText"/>
      </w:pPr>
      <w:r>
        <w:rPr>
          <w:rStyle w:val="CommentReference"/>
        </w:rPr>
        <w:annotationRef/>
      </w:r>
      <w:r>
        <w:t xml:space="preserve">A clarification </w:t>
      </w:r>
    </w:p>
  </w:comment>
  <w:comment w:id="14" w:author="Mott(ESO), Paul" w:date="2023-02-27T19:15:00Z" w:initials="MP">
    <w:p w14:paraId="0EF5DEA1" w14:textId="71A13805" w:rsidR="00463612" w:rsidRDefault="00463612">
      <w:pPr>
        <w:pStyle w:val="CommentText"/>
      </w:pPr>
      <w:r>
        <w:rPr>
          <w:rStyle w:val="CommentReference"/>
        </w:rPr>
        <w:annotationRef/>
      </w:r>
      <w:r>
        <w:t xml:space="preserve"> </w:t>
      </w:r>
      <w:r w:rsidR="008C32D3">
        <w:t xml:space="preserve">Purpose is to make clear we don’t mean the part of GC0156 that only takes effect from 31/12/2026, the new resilience requirements on generators that much of 398 relates to.  We mean the nominal implementation date for </w:t>
      </w:r>
      <w:proofErr w:type="gramStart"/>
      <w:r w:rsidR="008C32D3">
        <w:t>GC0156 as a whole, from</w:t>
      </w:r>
      <w:proofErr w:type="gramEnd"/>
      <w:r w:rsidR="008C32D3">
        <w:t xml:space="preserve"> which moment the later, final obligations that only kick in from 31/12/2026, are already known as forthcoming. </w:t>
      </w:r>
    </w:p>
  </w:comment>
  <w:comment w:id="21" w:author="Mott(ESO), Paul" w:date="2023-02-27T19:10:00Z" w:initials="MP">
    <w:p w14:paraId="2ABEF992" w14:textId="77777777" w:rsidR="009668C0" w:rsidRDefault="009668C0" w:rsidP="009668C0">
      <w:pPr>
        <w:pStyle w:val="CommentText"/>
      </w:pPr>
      <w:r>
        <w:rPr>
          <w:rStyle w:val="CommentReference"/>
        </w:rPr>
        <w:annotationRef/>
      </w:r>
      <w:r>
        <w:t xml:space="preserve"> Purpose is to make clear we don’t mean the part of GC0156 that only takes effect from 31/12/2026, the new resilience requirements on generators that much of 398 relates to.  We mean the nominal implementation date for </w:t>
      </w:r>
      <w:proofErr w:type="gramStart"/>
      <w:r>
        <w:t>GC0156 as a whole, from</w:t>
      </w:r>
      <w:proofErr w:type="gramEnd"/>
      <w:r>
        <w:t xml:space="preserve"> which moment the later, final obligations that only kick in from 31/12/2026, are already known as forthcoming. </w:t>
      </w:r>
    </w:p>
    <w:p w14:paraId="0D925C21" w14:textId="46599A55" w:rsidR="0074741F" w:rsidRDefault="0074741F">
      <w:pPr>
        <w:pStyle w:val="CommentText"/>
      </w:pPr>
    </w:p>
  </w:comment>
  <w:comment w:id="39" w:author="Mott(ESO), Paul" w:date="2023-02-27T19:09:00Z" w:initials="MP">
    <w:p w14:paraId="2C51CD25" w14:textId="4068A19C" w:rsidR="001F1F37" w:rsidRDefault="001F1F37">
      <w:pPr>
        <w:pStyle w:val="CommentText"/>
      </w:pPr>
      <w:r>
        <w:rPr>
          <w:rStyle w:val="CommentReference"/>
        </w:rPr>
        <w:annotationRef/>
      </w:r>
      <w:r>
        <w:t xml:space="preserve">As requested by Garth at the </w:t>
      </w:r>
      <w:proofErr w:type="gramStart"/>
      <w:r w:rsidR="0074741F">
        <w:t>20</w:t>
      </w:r>
      <w:r w:rsidR="0074741F" w:rsidRPr="0074741F">
        <w:rPr>
          <w:vertAlign w:val="superscript"/>
        </w:rPr>
        <w:t>th</w:t>
      </w:r>
      <w:proofErr w:type="gramEnd"/>
      <w:r w:rsidR="0074741F">
        <w:t xml:space="preserve"> Feb </w:t>
      </w:r>
      <w:r>
        <w:t xml:space="preserve">WG meeting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8A7100" w15:done="0"/>
  <w15:commentEx w15:paraId="66694641" w15:done="0"/>
  <w15:commentEx w15:paraId="0F865D26" w15:done="0"/>
  <w15:commentEx w15:paraId="6FC1BEDD" w15:done="0"/>
  <w15:commentEx w15:paraId="0EF5DEA1" w15:done="0"/>
  <w15:commentEx w15:paraId="0D925C21" w15:done="0"/>
  <w15:commentEx w15:paraId="2C51CD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D484" w16cex:dateUtc="2023-02-15T22:00:00Z"/>
  <w16cex:commentExtensible w16cex:durableId="27A781F3" w16cex:dateUtc="2023-02-27T19:24:00Z"/>
  <w16cex:commentExtensible w16cex:durableId="27A781CD" w16cex:dateUtc="2023-02-27T19:23:00Z"/>
  <w16cex:commentExtensible w16cex:durableId="27A78194" w16cex:dateUtc="2023-02-27T19:23:00Z"/>
  <w16cex:commentExtensible w16cex:durableId="27A77FCE" w16cex:dateUtc="2023-02-27T19:15:00Z"/>
  <w16cex:commentExtensible w16cex:durableId="27A77E9E" w16cex:dateUtc="2023-02-27T19:10:00Z"/>
  <w16cex:commentExtensible w16cex:durableId="27A77E78" w16cex:dateUtc="2023-02-27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8A7100" w16cid:durableId="2797D484"/>
  <w16cid:commentId w16cid:paraId="66694641" w16cid:durableId="27A781F3"/>
  <w16cid:commentId w16cid:paraId="0F865D26" w16cid:durableId="27A781CD"/>
  <w16cid:commentId w16cid:paraId="6FC1BEDD" w16cid:durableId="27A78194"/>
  <w16cid:commentId w16cid:paraId="0EF5DEA1" w16cid:durableId="27A77FCE"/>
  <w16cid:commentId w16cid:paraId="0D925C21" w16cid:durableId="27A77E9E"/>
  <w16cid:commentId w16cid:paraId="2C51CD25" w16cid:durableId="27A77E7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01"/>
    <w:family w:val="swiss"/>
    <w:pitch w:val="variable"/>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933CEE"/>
    <w:multiLevelType w:val="hybridMultilevel"/>
    <w:tmpl w:val="77A8DE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tt(ESO), Paul">
    <w15:presenceInfo w15:providerId="AD" w15:userId="S::Paul.Mott1@uk.nationalgrid.com::88eb1ae0-f295-497d-9ebe-bc163f2faa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C14"/>
    <w:rsid w:val="00001760"/>
    <w:rsid w:val="00011018"/>
    <w:rsid w:val="00032DAE"/>
    <w:rsid w:val="00041812"/>
    <w:rsid w:val="000463F4"/>
    <w:rsid w:val="000472C3"/>
    <w:rsid w:val="000555B4"/>
    <w:rsid w:val="000649A5"/>
    <w:rsid w:val="00077BF1"/>
    <w:rsid w:val="00085AFF"/>
    <w:rsid w:val="00087EC3"/>
    <w:rsid w:val="000A044D"/>
    <w:rsid w:val="000A16DA"/>
    <w:rsid w:val="000A3684"/>
    <w:rsid w:val="000A5F75"/>
    <w:rsid w:val="000A7491"/>
    <w:rsid w:val="000B2533"/>
    <w:rsid w:val="000B4223"/>
    <w:rsid w:val="000C07EC"/>
    <w:rsid w:val="000C0A09"/>
    <w:rsid w:val="000C6984"/>
    <w:rsid w:val="000D40FF"/>
    <w:rsid w:val="000D6F03"/>
    <w:rsid w:val="000F0070"/>
    <w:rsid w:val="000F2144"/>
    <w:rsid w:val="00101E18"/>
    <w:rsid w:val="00115045"/>
    <w:rsid w:val="00124198"/>
    <w:rsid w:val="0013174E"/>
    <w:rsid w:val="001326FD"/>
    <w:rsid w:val="00132727"/>
    <w:rsid w:val="0013611A"/>
    <w:rsid w:val="00142508"/>
    <w:rsid w:val="001452F4"/>
    <w:rsid w:val="00152E5C"/>
    <w:rsid w:val="00160BFB"/>
    <w:rsid w:val="00165857"/>
    <w:rsid w:val="0017495E"/>
    <w:rsid w:val="00181C5F"/>
    <w:rsid w:val="0018323E"/>
    <w:rsid w:val="0018710B"/>
    <w:rsid w:val="00190D86"/>
    <w:rsid w:val="001939A7"/>
    <w:rsid w:val="00195229"/>
    <w:rsid w:val="001A07A1"/>
    <w:rsid w:val="001A5F91"/>
    <w:rsid w:val="001B6615"/>
    <w:rsid w:val="001C5A8D"/>
    <w:rsid w:val="001C7CDE"/>
    <w:rsid w:val="001D4A6F"/>
    <w:rsid w:val="001E003A"/>
    <w:rsid w:val="001E6B80"/>
    <w:rsid w:val="001F1F37"/>
    <w:rsid w:val="001F207B"/>
    <w:rsid w:val="001F311F"/>
    <w:rsid w:val="001F488F"/>
    <w:rsid w:val="00201FDA"/>
    <w:rsid w:val="00220BBD"/>
    <w:rsid w:val="00226B72"/>
    <w:rsid w:val="00231C56"/>
    <w:rsid w:val="0023729A"/>
    <w:rsid w:val="00240433"/>
    <w:rsid w:val="00242AF4"/>
    <w:rsid w:val="0024370C"/>
    <w:rsid w:val="00246AA0"/>
    <w:rsid w:val="00272B16"/>
    <w:rsid w:val="002769AF"/>
    <w:rsid w:val="00283FB9"/>
    <w:rsid w:val="0028608B"/>
    <w:rsid w:val="00287C4F"/>
    <w:rsid w:val="00292E29"/>
    <w:rsid w:val="002962AF"/>
    <w:rsid w:val="002A4A4E"/>
    <w:rsid w:val="002A5E5D"/>
    <w:rsid w:val="002C1E2C"/>
    <w:rsid w:val="002C682E"/>
    <w:rsid w:val="002D39F7"/>
    <w:rsid w:val="002E203E"/>
    <w:rsid w:val="002F2B52"/>
    <w:rsid w:val="003066B5"/>
    <w:rsid w:val="00315E73"/>
    <w:rsid w:val="00321FAF"/>
    <w:rsid w:val="00323E94"/>
    <w:rsid w:val="00336BBC"/>
    <w:rsid w:val="00350AAA"/>
    <w:rsid w:val="00354AEF"/>
    <w:rsid w:val="00362F00"/>
    <w:rsid w:val="003639AD"/>
    <w:rsid w:val="00363B7E"/>
    <w:rsid w:val="00380450"/>
    <w:rsid w:val="00380C7E"/>
    <w:rsid w:val="00383E46"/>
    <w:rsid w:val="00383EF0"/>
    <w:rsid w:val="003901BB"/>
    <w:rsid w:val="00390A89"/>
    <w:rsid w:val="003A0BF4"/>
    <w:rsid w:val="003B7D5C"/>
    <w:rsid w:val="003C07A2"/>
    <w:rsid w:val="003C1A10"/>
    <w:rsid w:val="003D3343"/>
    <w:rsid w:val="003D537D"/>
    <w:rsid w:val="0040081B"/>
    <w:rsid w:val="004073A2"/>
    <w:rsid w:val="0041090D"/>
    <w:rsid w:val="00420504"/>
    <w:rsid w:val="00421B8E"/>
    <w:rsid w:val="00427E1C"/>
    <w:rsid w:val="00446DA6"/>
    <w:rsid w:val="00462063"/>
    <w:rsid w:val="00463612"/>
    <w:rsid w:val="00466214"/>
    <w:rsid w:val="00470B97"/>
    <w:rsid w:val="00471054"/>
    <w:rsid w:val="004811AA"/>
    <w:rsid w:val="00481786"/>
    <w:rsid w:val="00484C85"/>
    <w:rsid w:val="00490953"/>
    <w:rsid w:val="00492BB4"/>
    <w:rsid w:val="00492C24"/>
    <w:rsid w:val="00494E61"/>
    <w:rsid w:val="004B3A6C"/>
    <w:rsid w:val="004B4775"/>
    <w:rsid w:val="004B4AB9"/>
    <w:rsid w:val="004B51E0"/>
    <w:rsid w:val="004B56A1"/>
    <w:rsid w:val="004B6F4D"/>
    <w:rsid w:val="004C4760"/>
    <w:rsid w:val="004E065D"/>
    <w:rsid w:val="004E09C1"/>
    <w:rsid w:val="004E24DA"/>
    <w:rsid w:val="004E5055"/>
    <w:rsid w:val="004E5673"/>
    <w:rsid w:val="004F0B05"/>
    <w:rsid w:val="004F76EF"/>
    <w:rsid w:val="00516231"/>
    <w:rsid w:val="00516A5B"/>
    <w:rsid w:val="00535B0D"/>
    <w:rsid w:val="0053624B"/>
    <w:rsid w:val="0054463C"/>
    <w:rsid w:val="0054552E"/>
    <w:rsid w:val="00546059"/>
    <w:rsid w:val="0054709D"/>
    <w:rsid w:val="005507AA"/>
    <w:rsid w:val="00553557"/>
    <w:rsid w:val="005625E6"/>
    <w:rsid w:val="00565F35"/>
    <w:rsid w:val="00593E22"/>
    <w:rsid w:val="005A187D"/>
    <w:rsid w:val="005A4611"/>
    <w:rsid w:val="005A4F27"/>
    <w:rsid w:val="005A58E2"/>
    <w:rsid w:val="005D567E"/>
    <w:rsid w:val="005D5EA0"/>
    <w:rsid w:val="005E0C60"/>
    <w:rsid w:val="005E24BA"/>
    <w:rsid w:val="005E53C5"/>
    <w:rsid w:val="005E605B"/>
    <w:rsid w:val="005F22AA"/>
    <w:rsid w:val="00606174"/>
    <w:rsid w:val="00614EC7"/>
    <w:rsid w:val="0063554C"/>
    <w:rsid w:val="006360CA"/>
    <w:rsid w:val="00651729"/>
    <w:rsid w:val="006577FD"/>
    <w:rsid w:val="0066071D"/>
    <w:rsid w:val="00660DF3"/>
    <w:rsid w:val="00672DA4"/>
    <w:rsid w:val="00677466"/>
    <w:rsid w:val="006825CA"/>
    <w:rsid w:val="0068451D"/>
    <w:rsid w:val="00687D6C"/>
    <w:rsid w:val="0069456C"/>
    <w:rsid w:val="0069636D"/>
    <w:rsid w:val="00696D69"/>
    <w:rsid w:val="006A03D3"/>
    <w:rsid w:val="006A4DF0"/>
    <w:rsid w:val="006A54CF"/>
    <w:rsid w:val="006C322C"/>
    <w:rsid w:val="006D2D35"/>
    <w:rsid w:val="006D5984"/>
    <w:rsid w:val="006E1B78"/>
    <w:rsid w:val="006F0A83"/>
    <w:rsid w:val="006F4EDE"/>
    <w:rsid w:val="00713143"/>
    <w:rsid w:val="007143B9"/>
    <w:rsid w:val="0072503B"/>
    <w:rsid w:val="00733A0E"/>
    <w:rsid w:val="00736ADF"/>
    <w:rsid w:val="0074741F"/>
    <w:rsid w:val="00755E06"/>
    <w:rsid w:val="00761294"/>
    <w:rsid w:val="007735DB"/>
    <w:rsid w:val="00773AE8"/>
    <w:rsid w:val="0078630A"/>
    <w:rsid w:val="00790125"/>
    <w:rsid w:val="00791A0C"/>
    <w:rsid w:val="007A12B1"/>
    <w:rsid w:val="007A423D"/>
    <w:rsid w:val="007B3A72"/>
    <w:rsid w:val="007B3E03"/>
    <w:rsid w:val="007B6D90"/>
    <w:rsid w:val="007B70DA"/>
    <w:rsid w:val="007C1BA8"/>
    <w:rsid w:val="007C5FDF"/>
    <w:rsid w:val="007D153E"/>
    <w:rsid w:val="007D43B7"/>
    <w:rsid w:val="007D5DAD"/>
    <w:rsid w:val="007F7FFD"/>
    <w:rsid w:val="00801750"/>
    <w:rsid w:val="00801997"/>
    <w:rsid w:val="00811AF2"/>
    <w:rsid w:val="00832E6F"/>
    <w:rsid w:val="00834931"/>
    <w:rsid w:val="008553CB"/>
    <w:rsid w:val="00864EF1"/>
    <w:rsid w:val="00871FB8"/>
    <w:rsid w:val="0088410B"/>
    <w:rsid w:val="008A732E"/>
    <w:rsid w:val="008B301E"/>
    <w:rsid w:val="008B6E41"/>
    <w:rsid w:val="008C32D3"/>
    <w:rsid w:val="008D2535"/>
    <w:rsid w:val="008D3A5A"/>
    <w:rsid w:val="008D54F3"/>
    <w:rsid w:val="008E40C5"/>
    <w:rsid w:val="008E59F9"/>
    <w:rsid w:val="008F6F21"/>
    <w:rsid w:val="009004AF"/>
    <w:rsid w:val="00912986"/>
    <w:rsid w:val="009145C1"/>
    <w:rsid w:val="00915C8B"/>
    <w:rsid w:val="00916A15"/>
    <w:rsid w:val="009179BA"/>
    <w:rsid w:val="00927AC0"/>
    <w:rsid w:val="00932B9D"/>
    <w:rsid w:val="009401AA"/>
    <w:rsid w:val="00957EF9"/>
    <w:rsid w:val="009640C0"/>
    <w:rsid w:val="009668C0"/>
    <w:rsid w:val="0097084C"/>
    <w:rsid w:val="0099045A"/>
    <w:rsid w:val="009A13FB"/>
    <w:rsid w:val="009A14E7"/>
    <w:rsid w:val="009A4A1F"/>
    <w:rsid w:val="009A7504"/>
    <w:rsid w:val="009A7DBA"/>
    <w:rsid w:val="009C458F"/>
    <w:rsid w:val="009C4C71"/>
    <w:rsid w:val="009C62AF"/>
    <w:rsid w:val="009C6F55"/>
    <w:rsid w:val="009D6EF0"/>
    <w:rsid w:val="009E287F"/>
    <w:rsid w:val="009E2D5A"/>
    <w:rsid w:val="009E30CB"/>
    <w:rsid w:val="009F2A5A"/>
    <w:rsid w:val="00A12F6A"/>
    <w:rsid w:val="00A21FFF"/>
    <w:rsid w:val="00A33A05"/>
    <w:rsid w:val="00A379BD"/>
    <w:rsid w:val="00A733CD"/>
    <w:rsid w:val="00A82FA0"/>
    <w:rsid w:val="00A901B5"/>
    <w:rsid w:val="00A91A51"/>
    <w:rsid w:val="00A93598"/>
    <w:rsid w:val="00AB370C"/>
    <w:rsid w:val="00AB3829"/>
    <w:rsid w:val="00AB4CAA"/>
    <w:rsid w:val="00AC0903"/>
    <w:rsid w:val="00AD4D22"/>
    <w:rsid w:val="00AD7F46"/>
    <w:rsid w:val="00AE4791"/>
    <w:rsid w:val="00AE6A6E"/>
    <w:rsid w:val="00AF0214"/>
    <w:rsid w:val="00AF2990"/>
    <w:rsid w:val="00B162D3"/>
    <w:rsid w:val="00B22A57"/>
    <w:rsid w:val="00B2494D"/>
    <w:rsid w:val="00B26816"/>
    <w:rsid w:val="00B43238"/>
    <w:rsid w:val="00B51CC6"/>
    <w:rsid w:val="00B51CE9"/>
    <w:rsid w:val="00B77B14"/>
    <w:rsid w:val="00B824E1"/>
    <w:rsid w:val="00B96EF8"/>
    <w:rsid w:val="00BC27FC"/>
    <w:rsid w:val="00BC3BF5"/>
    <w:rsid w:val="00BC6AB2"/>
    <w:rsid w:val="00BE1150"/>
    <w:rsid w:val="00BF187B"/>
    <w:rsid w:val="00BF2A8B"/>
    <w:rsid w:val="00BF38CC"/>
    <w:rsid w:val="00BF6B1A"/>
    <w:rsid w:val="00C01206"/>
    <w:rsid w:val="00C01E97"/>
    <w:rsid w:val="00C15314"/>
    <w:rsid w:val="00C21A53"/>
    <w:rsid w:val="00C31C22"/>
    <w:rsid w:val="00C31FA3"/>
    <w:rsid w:val="00C33D04"/>
    <w:rsid w:val="00C555B2"/>
    <w:rsid w:val="00C55691"/>
    <w:rsid w:val="00C76924"/>
    <w:rsid w:val="00C81F01"/>
    <w:rsid w:val="00C86D51"/>
    <w:rsid w:val="00C91F92"/>
    <w:rsid w:val="00C94A83"/>
    <w:rsid w:val="00C950BC"/>
    <w:rsid w:val="00CA2B10"/>
    <w:rsid w:val="00CA2B39"/>
    <w:rsid w:val="00CF0435"/>
    <w:rsid w:val="00CF3002"/>
    <w:rsid w:val="00CF52B9"/>
    <w:rsid w:val="00D01D55"/>
    <w:rsid w:val="00D05FD9"/>
    <w:rsid w:val="00D126B7"/>
    <w:rsid w:val="00D15429"/>
    <w:rsid w:val="00D20B47"/>
    <w:rsid w:val="00D21448"/>
    <w:rsid w:val="00D265A7"/>
    <w:rsid w:val="00D34AF8"/>
    <w:rsid w:val="00D36245"/>
    <w:rsid w:val="00D3751A"/>
    <w:rsid w:val="00D62740"/>
    <w:rsid w:val="00D6700A"/>
    <w:rsid w:val="00D70AEB"/>
    <w:rsid w:val="00D95C44"/>
    <w:rsid w:val="00D973DD"/>
    <w:rsid w:val="00DA40AC"/>
    <w:rsid w:val="00DA5042"/>
    <w:rsid w:val="00DB01CA"/>
    <w:rsid w:val="00DC1CA1"/>
    <w:rsid w:val="00DD54A4"/>
    <w:rsid w:val="00DD67FB"/>
    <w:rsid w:val="00DE2BBA"/>
    <w:rsid w:val="00DE51CC"/>
    <w:rsid w:val="00DF57CD"/>
    <w:rsid w:val="00E03CAF"/>
    <w:rsid w:val="00E05F74"/>
    <w:rsid w:val="00E10990"/>
    <w:rsid w:val="00E13C15"/>
    <w:rsid w:val="00E14E28"/>
    <w:rsid w:val="00E2034D"/>
    <w:rsid w:val="00E26761"/>
    <w:rsid w:val="00E27129"/>
    <w:rsid w:val="00E313FC"/>
    <w:rsid w:val="00E32B1B"/>
    <w:rsid w:val="00E41D03"/>
    <w:rsid w:val="00E54EF7"/>
    <w:rsid w:val="00E60063"/>
    <w:rsid w:val="00E71905"/>
    <w:rsid w:val="00E762E0"/>
    <w:rsid w:val="00E821EF"/>
    <w:rsid w:val="00E90FD7"/>
    <w:rsid w:val="00EA18ED"/>
    <w:rsid w:val="00EA6339"/>
    <w:rsid w:val="00EC1CEA"/>
    <w:rsid w:val="00EC3BCA"/>
    <w:rsid w:val="00EC5758"/>
    <w:rsid w:val="00ED12FC"/>
    <w:rsid w:val="00ED376A"/>
    <w:rsid w:val="00ED391D"/>
    <w:rsid w:val="00EE2C73"/>
    <w:rsid w:val="00EE4C45"/>
    <w:rsid w:val="00EE5625"/>
    <w:rsid w:val="00EF1006"/>
    <w:rsid w:val="00F00BFC"/>
    <w:rsid w:val="00F00C0E"/>
    <w:rsid w:val="00F1084B"/>
    <w:rsid w:val="00F533BD"/>
    <w:rsid w:val="00F55BBB"/>
    <w:rsid w:val="00F56C47"/>
    <w:rsid w:val="00F62AEB"/>
    <w:rsid w:val="00F63913"/>
    <w:rsid w:val="00F65F92"/>
    <w:rsid w:val="00F7603D"/>
    <w:rsid w:val="00F77F71"/>
    <w:rsid w:val="00F95DEB"/>
    <w:rsid w:val="00F974A2"/>
    <w:rsid w:val="00FA2C14"/>
    <w:rsid w:val="00FA48D1"/>
    <w:rsid w:val="00FA4FE8"/>
    <w:rsid w:val="00FA5734"/>
    <w:rsid w:val="00FB08E9"/>
    <w:rsid w:val="00FB4687"/>
    <w:rsid w:val="00FB5EC5"/>
    <w:rsid w:val="00FD29EE"/>
    <w:rsid w:val="00FD4FD0"/>
    <w:rsid w:val="00FE3926"/>
    <w:rsid w:val="00FE5A0E"/>
    <w:rsid w:val="00FF6C1E"/>
    <w:rsid w:val="00FF7472"/>
    <w:rsid w:val="2D5561E6"/>
    <w:rsid w:val="55010F69"/>
    <w:rsid w:val="7563EDEA"/>
    <w:rsid w:val="7B83F8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85467"/>
  <w15:docId w15:val="{236D0875-2412-469B-9554-D0A7B767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16A15"/>
    <w:rPr>
      <w:b/>
      <w:bCs/>
    </w:rPr>
  </w:style>
  <w:style w:type="character" w:customStyle="1" w:styleId="CommentSubjectChar">
    <w:name w:val="Comment Subject Char"/>
    <w:basedOn w:val="CommentTextChar"/>
    <w:link w:val="CommentSubject"/>
    <w:uiPriority w:val="99"/>
    <w:semiHidden/>
    <w:rsid w:val="00916A15"/>
    <w:rPr>
      <w:rFonts w:cs="Mangal"/>
      <w:b/>
      <w:bCs/>
      <w:sz w:val="20"/>
      <w:szCs w:val="18"/>
    </w:rPr>
  </w:style>
  <w:style w:type="paragraph" w:styleId="Revision">
    <w:name w:val="Revision"/>
    <w:hidden/>
    <w:uiPriority w:val="99"/>
    <w:semiHidden/>
    <w:rsid w:val="00E2034D"/>
    <w:pPr>
      <w:suppressAutoHyphens w:val="0"/>
    </w:pPr>
    <w:rPr>
      <w:rFonts w:cs="Mangal"/>
      <w:szCs w:val="21"/>
    </w:rPr>
  </w:style>
  <w:style w:type="paragraph" w:styleId="ListParagraph">
    <w:name w:val="List Paragraph"/>
    <w:basedOn w:val="Normal"/>
    <w:uiPriority w:val="34"/>
    <w:qFormat/>
    <w:rsid w:val="00593E22"/>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3720">
      <w:bodyDiv w:val="1"/>
      <w:marLeft w:val="0"/>
      <w:marRight w:val="0"/>
      <w:marTop w:val="0"/>
      <w:marBottom w:val="0"/>
      <w:divBdr>
        <w:top w:val="none" w:sz="0" w:space="0" w:color="auto"/>
        <w:left w:val="none" w:sz="0" w:space="0" w:color="auto"/>
        <w:bottom w:val="none" w:sz="0" w:space="0" w:color="auto"/>
        <w:right w:val="none" w:sz="0" w:space="0" w:color="auto"/>
      </w:divBdr>
    </w:div>
    <w:div w:id="782262913">
      <w:bodyDiv w:val="1"/>
      <w:marLeft w:val="0"/>
      <w:marRight w:val="0"/>
      <w:marTop w:val="0"/>
      <w:marBottom w:val="0"/>
      <w:divBdr>
        <w:top w:val="none" w:sz="0" w:space="0" w:color="auto"/>
        <w:left w:val="none" w:sz="0" w:space="0" w:color="auto"/>
        <w:bottom w:val="none" w:sz="0" w:space="0" w:color="auto"/>
        <w:right w:val="none" w:sz="0" w:space="0" w:color="auto"/>
      </w:divBdr>
    </w:div>
    <w:div w:id="1326863377">
      <w:bodyDiv w:val="1"/>
      <w:marLeft w:val="0"/>
      <w:marRight w:val="0"/>
      <w:marTop w:val="0"/>
      <w:marBottom w:val="0"/>
      <w:divBdr>
        <w:top w:val="none" w:sz="0" w:space="0" w:color="auto"/>
        <w:left w:val="none" w:sz="0" w:space="0" w:color="auto"/>
        <w:bottom w:val="none" w:sz="0" w:space="0" w:color="auto"/>
        <w:right w:val="none" w:sz="0" w:space="0" w:color="auto"/>
      </w:divBdr>
    </w:div>
    <w:div w:id="1533879155">
      <w:bodyDiv w:val="1"/>
      <w:marLeft w:val="0"/>
      <w:marRight w:val="0"/>
      <w:marTop w:val="0"/>
      <w:marBottom w:val="0"/>
      <w:divBdr>
        <w:top w:val="none" w:sz="0" w:space="0" w:color="auto"/>
        <w:left w:val="none" w:sz="0" w:space="0" w:color="auto"/>
        <w:bottom w:val="none" w:sz="0" w:space="0" w:color="auto"/>
        <w:right w:val="none" w:sz="0" w:space="0" w:color="auto"/>
      </w:divBdr>
    </w:div>
    <w:div w:id="1995598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Taylor(ESO), Alice</DisplayName>
        <AccountId>594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37C73-62E5-403C-B6A6-9822BFB00FB5}">
  <ds:schemaRefs>
    <ds:schemaRef ds:uri="http://schemas.microsoft.com/office/2006/metadata/properties"/>
    <ds:schemaRef ds:uri="http://schemas.microsoft.com/office/infopath/2007/PartnerControls"/>
    <ds:schemaRef ds:uri="2e3132a0-aaf2-4326-8928-c084593c093d"/>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46454E27-D97C-4909-8B34-7645F660D00B}"/>
</file>

<file path=customXml/itemProps3.xml><?xml version="1.0" encoding="utf-8"?>
<ds:datastoreItem xmlns:ds="http://schemas.openxmlformats.org/officeDocument/2006/customXml" ds:itemID="{02955B01-5E22-4ACB-BF64-49AE13C004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1658</Words>
  <Characters>9453</Characters>
  <Application>Microsoft Office Word</Application>
  <DocSecurity>4</DocSecurity>
  <Lines>78</Lines>
  <Paragraphs>22</Paragraphs>
  <ScaleCrop>false</ScaleCrop>
  <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Mott(ESO), Paul</dc:creator>
  <dc:description/>
  <cp:lastModifiedBy>John-Okwesa(ESO), Banke</cp:lastModifiedBy>
  <cp:revision>2</cp:revision>
  <dcterms:created xsi:type="dcterms:W3CDTF">2023-03-10T14:11:00Z</dcterms:created>
  <dcterms:modified xsi:type="dcterms:W3CDTF">2023-03-10T14:11:00Z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